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95D1" w14:textId="77777777"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2B168"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F27F1"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0" w:author="Angela Quinn (NESO)" w:date="2024-10-28T01:02:00Z">
        <w:r w:rsidRPr="6AFBC584" w:rsidDel="00D50827">
          <w:rPr>
            <w:rFonts w:ascii="Arial" w:hAnsi="Arial" w:cs="Arial"/>
          </w:rPr>
          <w:delText xml:space="preserve">(by reference to the concept of a </w:delText>
        </w:r>
        <w:r w:rsidRPr="6AFBC584" w:rsidDel="00D50827">
          <w:rPr>
            <w:rFonts w:ascii="Arial" w:hAnsi="Arial" w:cs="Arial"/>
            <w:b/>
            <w:bCs/>
          </w:rPr>
          <w:delText>Planning Limit</w:delText>
        </w:r>
      </w:del>
      <w:del w:id="1" w:author="Angela Quinn (NESO)" w:date="2024-10-18T12:49:00Z">
        <w:r w:rsidRPr="6AFBC584" w:rsidDel="00D50827">
          <w:rPr>
            <w:rFonts w:ascii="Arial" w:hAnsi="Arial" w:cs="Arial"/>
            <w:b/>
            <w:bCs/>
          </w:rPr>
          <w:delText xml:space="preserve"> </w:delText>
        </w:r>
      </w:del>
      <w:del w:id="2" w:author="Angela Quinn (NESO)" w:date="2024-10-28T01:02:00Z">
        <w:r w:rsidRPr="6AFBC584" w:rsidDel="00D50827">
          <w:rPr>
            <w:rFonts w:ascii="Arial" w:hAnsi="Arial" w:cs="Arial"/>
          </w:rPr>
          <w:delText>and a</w:delText>
        </w:r>
      </w:del>
      <w:del w:id="3" w:author="Angela Quinn (NESO)" w:date="2024-10-18T12:49:00Z">
        <w:r w:rsidRPr="6AFBC584" w:rsidDel="00D50827">
          <w:rPr>
            <w:rFonts w:ascii="Arial" w:hAnsi="Arial" w:cs="Arial"/>
            <w:b/>
            <w:bCs/>
          </w:rPr>
          <w:delText xml:space="preserve"> Materiality Trigger</w:delText>
        </w:r>
      </w:del>
      <w:del w:id="4" w:author="Angela Quinn (NESO)" w:date="2024-10-28T01:02:00Z">
        <w:r w:rsidRPr="6AFBC584" w:rsidDel="00D50827">
          <w:rPr>
            <w:rFonts w:ascii="Arial" w:hAnsi="Arial" w:cs="Arial"/>
          </w:rPr>
          <w:delText>)</w:delText>
        </w:r>
      </w:del>
      <w:del w:id="5"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prior to completion of 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 xml:space="preserve">have the same meanings, </w:t>
      </w:r>
      <w:proofErr w:type="gramStart"/>
      <w:r w:rsidRPr="0067056F">
        <w:rPr>
          <w:rFonts w:ascii="Arial" w:hAnsi="Arial" w:cs="Arial"/>
          <w:w w:val="108"/>
        </w:rPr>
        <w:t>interpretations</w:t>
      </w:r>
      <w:proofErr w:type="gramEnd"/>
      <w:r w:rsidRPr="0067056F">
        <w:rPr>
          <w:rFonts w:ascii="Arial" w:hAnsi="Arial" w:cs="Arial"/>
          <w:w w:val="108"/>
        </w:rPr>
        <w:t xml:space="preserve">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6" w:author="Angela Quinn (NESO)" w:date="2024-10-18T12:49:00Z"/>
        </w:trPr>
        <w:tc>
          <w:tcPr>
            <w:tcW w:w="3484" w:type="dxa"/>
          </w:tcPr>
          <w:p w14:paraId="4F3FE46E" w14:textId="6E703973" w:rsidR="00D50827" w:rsidRPr="0067056F" w:rsidDel="009F6571" w:rsidRDefault="00D50827" w:rsidP="63A1F05E">
            <w:pPr>
              <w:pStyle w:val="clauseindent"/>
              <w:spacing w:after="0" w:line="360" w:lineRule="auto"/>
              <w:ind w:left="0"/>
              <w:jc w:val="both"/>
              <w:rPr>
                <w:del w:id="7" w:author="Angela Quinn (NESO)" w:date="2024-10-18T12:49:00Z"/>
                <w:b/>
                <w:bCs/>
                <w:w w:val="108"/>
              </w:rPr>
            </w:pPr>
            <w:del w:id="8" w:author="Angela Quinn (NESO)" w:date="2024-10-18T12:49:00Z">
              <w:r w:rsidRPr="6AFBC584" w:rsidDel="00D50827">
                <w:rPr>
                  <w:b/>
                  <w:bCs/>
                </w:rPr>
                <w:delText>Materiality Trigger</w:delText>
              </w:r>
            </w:del>
          </w:p>
        </w:tc>
        <w:tc>
          <w:tcPr>
            <w:tcW w:w="4311" w:type="dxa"/>
          </w:tcPr>
          <w:p w14:paraId="612B376F" w14:textId="0934B07B" w:rsidR="00D50827" w:rsidRPr="0067056F" w:rsidDel="009F6571" w:rsidRDefault="00D50827" w:rsidP="00701A22">
            <w:pPr>
              <w:pStyle w:val="clauseindent"/>
              <w:spacing w:after="0" w:line="360" w:lineRule="auto"/>
              <w:ind w:left="0"/>
              <w:jc w:val="both"/>
              <w:rPr>
                <w:del w:id="9" w:author="Angela Quinn (NESO)" w:date="2024-10-18T12:49:00Z"/>
                <w:b/>
                <w:w w:val="108"/>
              </w:rPr>
            </w:pPr>
            <w:del w:id="10" w:author="Angela Quinn (NESO)" w:date="2024-10-18T12:49:00Z">
              <w:r w:rsidRPr="0067056F" w:rsidDel="009F6571">
                <w:rPr>
                  <w:w w:val="108"/>
                </w:rPr>
                <w:delText xml:space="preserve">means the figure, provided by </w:delText>
              </w:r>
              <w:r w:rsidRPr="0067056F" w:rsidDel="009F6571">
                <w:rPr>
                  <w:b/>
                  <w:w w:val="108"/>
                </w:rPr>
                <w:delText>The Company</w:delText>
              </w:r>
              <w:r w:rsidRPr="0067056F" w:rsidDel="009F6571">
                <w:rPr>
                  <w:w w:val="108"/>
                </w:rPr>
                <w:delText xml:space="preserve"> to the </w:delText>
              </w:r>
              <w:r w:rsidRPr="0067056F" w:rsidDel="009F6571">
                <w:rPr>
                  <w:b/>
                  <w:w w:val="108"/>
                </w:rPr>
                <w:delText xml:space="preserve">User </w:delText>
              </w:r>
              <w:r w:rsidRPr="0067056F" w:rsidDel="009F6571">
                <w:rPr>
                  <w:w w:val="108"/>
                </w:rPr>
                <w:delText xml:space="preserve">of capacity that reasonably requires the submission of updated technical data  from the </w:delText>
              </w:r>
              <w:r w:rsidRPr="0067056F" w:rsidDel="009F6571">
                <w:rPr>
                  <w:b/>
                  <w:w w:val="108"/>
                </w:rPr>
                <w:delText>User</w:delText>
              </w:r>
              <w:r w:rsidRPr="0067056F" w:rsidDel="009F6571">
                <w:rPr>
                  <w:w w:val="108"/>
                </w:rPr>
                <w:delText xml:space="preserve"> to </w:delText>
              </w:r>
              <w:r w:rsidRPr="0067056F" w:rsidDel="009F6571">
                <w:rPr>
                  <w:b/>
                  <w:w w:val="108"/>
                </w:rPr>
                <w:delText>The Company</w:delText>
              </w:r>
              <w:r w:rsidRPr="0067056F" w:rsidDel="009F6571">
                <w:rPr>
                  <w:w w:val="108"/>
                </w:rPr>
                <w:delText xml:space="preserve"> to facilitate a technical review in accordance with the </w:delText>
              </w:r>
              <w:r w:rsidRPr="0067056F" w:rsidDel="009F6571">
                <w:rPr>
                  <w:b/>
                  <w:w w:val="108"/>
                </w:rPr>
                <w:delText>Transmission Impact Assessment Process</w:delText>
              </w:r>
            </w:del>
          </w:p>
          <w:p w14:paraId="51FA979B" w14:textId="055A9975" w:rsidR="00D50827" w:rsidRPr="0067056F" w:rsidDel="009F6571" w:rsidRDefault="00D50827" w:rsidP="00701A22">
            <w:pPr>
              <w:pStyle w:val="clauseindent"/>
              <w:spacing w:after="0" w:line="360" w:lineRule="auto"/>
              <w:ind w:left="0"/>
              <w:jc w:val="both"/>
              <w:rPr>
                <w:del w:id="11" w:author="Angela Quinn (NESO)" w:date="2024-10-18T12:49:00Z"/>
              </w:rPr>
            </w:pPr>
            <w:del w:id="12" w:author="Angela Quinn (NESO)" w:date="2024-10-18T12:49:00Z">
              <w:r w:rsidDel="00D50827">
                <w:delText xml:space="preserve"> </w:delText>
              </w:r>
            </w:del>
          </w:p>
        </w:tc>
      </w:tr>
      <w:tr w:rsidR="0067056F" w:rsidRPr="0067056F" w14:paraId="4F424960" w14:textId="77777777" w:rsidTr="7E55170D">
        <w:trPr>
          <w:trHeight w:val="133"/>
          <w:del w:id="13" w:author="Angela Quinn (NESO)" w:date="2024-10-28T01:03:00Z"/>
        </w:trPr>
        <w:tc>
          <w:tcPr>
            <w:tcW w:w="3484" w:type="dxa"/>
          </w:tcPr>
          <w:p w14:paraId="5CE53982" w14:textId="77777777" w:rsidR="00D50827" w:rsidRPr="0067056F"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rPr>
            </w:pPr>
            <w:del w:id="14" w:author="Angela Quinn (NESO)" w:date="2024-10-28T01:03:00Z">
              <w:r w:rsidRPr="6AFBC584" w:rsidDel="00D50827">
                <w:rPr>
                  <w:rFonts w:ascii="Arial" w:hAnsi="Arial" w:cs="Arial"/>
                  <w:b/>
                  <w:bCs/>
                </w:rPr>
                <w:delText>Planning Limit</w:delText>
              </w:r>
            </w:del>
          </w:p>
        </w:tc>
        <w:tc>
          <w:tcPr>
            <w:tcW w:w="4311" w:type="dxa"/>
          </w:tcPr>
          <w:p w14:paraId="60DC0737" w14:textId="77777777" w:rsidR="00D50827" w:rsidRPr="0067056F" w:rsidRDefault="00D50827" w:rsidP="00701A22">
            <w:pPr>
              <w:pStyle w:val="clauseindent"/>
              <w:spacing w:after="0" w:line="360" w:lineRule="auto"/>
              <w:ind w:left="0"/>
              <w:jc w:val="both"/>
              <w:rPr>
                <w:del w:id="15" w:author="Angela Quinn (NESO)" w:date="2024-10-28T01:03:00Z"/>
              </w:rPr>
            </w:pPr>
            <w:del w:id="16" w:author="Angela Quinn (NESO)" w:date="2024-10-28T01:03:00Z">
              <w:r w:rsidDel="00D50827">
                <w:delText xml:space="preserve">means a figure, provided by </w:delText>
              </w:r>
              <w:r w:rsidRPr="6AFBC584" w:rsidDel="00D50827">
                <w:rPr>
                  <w:b/>
                  <w:bCs/>
                </w:rPr>
                <w:delText>The Company</w:delText>
              </w:r>
              <w:r w:rsidDel="00D50827">
                <w:delText xml:space="preserve"> to the </w:delText>
              </w:r>
              <w:r w:rsidRPr="6AFBC584" w:rsidDel="00D50827">
                <w:rPr>
                  <w:b/>
                  <w:bCs/>
                </w:rPr>
                <w:delText>User</w:delText>
              </w:r>
              <w:r w:rsidDel="00D50827">
                <w:delText xml:space="preserve"> which represents</w:delText>
              </w:r>
              <w:r w:rsidRPr="6AFBC584" w:rsidDel="00D50827">
                <w:rPr>
                  <w:b/>
                  <w:bCs/>
                </w:rPr>
                <w:delText xml:space="preserve"> </w:delText>
              </w:r>
              <w:r w:rsidDel="00D50827">
                <w:delText xml:space="preserve">capability of the </w:delText>
              </w:r>
              <w:r w:rsidRPr="6AFBC584" w:rsidDel="00D50827">
                <w:rPr>
                  <w:b/>
                  <w:bCs/>
                </w:rPr>
                <w:delText>National Electricity Transmission System</w:delText>
              </w:r>
              <w:r w:rsidDel="00D50827">
                <w:delText>.</w:delText>
              </w:r>
            </w:del>
          </w:p>
          <w:p w14:paraId="740DC4C2" w14:textId="77777777" w:rsidR="00D50827" w:rsidRPr="0067056F" w:rsidRDefault="00D50827" w:rsidP="00701A22">
            <w:pPr>
              <w:pStyle w:val="clauseindent"/>
              <w:spacing w:after="0" w:line="360" w:lineRule="auto"/>
              <w:ind w:left="0"/>
              <w:jc w:val="both"/>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17" w:author="Angela Quinn (NESO)" w:date="2024-11-04T15:48:00Z">
              <w:r w:rsidRPr="7E55170D" w:rsidDel="00D50827">
                <w:rPr>
                  <w:b/>
                  <w:bCs/>
                </w:rPr>
                <w:delText>Medium Power Stations</w:delText>
              </w:r>
              <w:r w:rsidDel="00D50827">
                <w:delText xml:space="preserve"> and </w:delText>
              </w:r>
              <w:r w:rsidRPr="7E55170D" w:rsidDel="00D50827">
                <w:rPr>
                  <w:b/>
                  <w:bCs/>
                </w:rPr>
                <w:delText>Relevant Embedded</w:delText>
              </w:r>
              <w:r w:rsidDel="00D50827">
                <w:delText xml:space="preserve"> </w:delText>
              </w:r>
              <w:r w:rsidRPr="7E55170D" w:rsidDel="00D50827">
                <w:rPr>
                  <w:b/>
                  <w:bCs/>
                </w:rPr>
                <w:delText xml:space="preserve">Small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 xml:space="preserve">The following shall be added as Clause </w:t>
      </w:r>
      <w:proofErr w:type="gramStart"/>
      <w:r w:rsidRPr="0067056F">
        <w:rPr>
          <w:rFonts w:ascii="Arial" w:hAnsi="Arial"/>
        </w:rPr>
        <w:t>[ ]</w:t>
      </w:r>
      <w:proofErr w:type="gramEnd"/>
      <w:r w:rsidRPr="0067056F">
        <w:rPr>
          <w:rFonts w:ascii="Arial" w:hAnsi="Arial"/>
        </w:rPr>
        <w:t xml:space="preserve">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proofErr w:type="gramStart"/>
      <w:r w:rsidRPr="44F8C411">
        <w:rPr>
          <w:rFonts w:ascii="Arial" w:hAnsi="Arial"/>
        </w:rPr>
        <w:t>[ ]</w:t>
      </w:r>
      <w:proofErr w:type="gramEnd"/>
      <w:r w:rsidRPr="44F8C411">
        <w:rPr>
          <w:rFonts w:ascii="Arial" w:hAnsi="Arial"/>
        </w:rPr>
        <w:t>.1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18"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77777777"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r w:rsidRPr="7E55170D">
        <w:rPr>
          <w:rFonts w:ascii="Arial" w:hAnsi="Arial" w:cs="Arial"/>
        </w:rPr>
        <w:t xml:space="preserve">For the purposes of </w:t>
      </w:r>
      <w:r w:rsidRPr="7E55170D">
        <w:rPr>
          <w:rFonts w:ascii="Arial" w:hAnsi="Arial" w:cs="Arial"/>
          <w:b/>
          <w:bCs/>
          <w:rPrChange w:id="19" w:author="Angela Quinn (NESO)" w:date="2024-10-31T07:16:00Z">
            <w:rPr>
              <w:rFonts w:ascii="Arial" w:hAnsi="Arial" w:cs="Arial"/>
            </w:rPr>
          </w:rPrChange>
        </w:rPr>
        <w:t>CUSC</w:t>
      </w:r>
      <w:r w:rsidRPr="7E55170D">
        <w:rPr>
          <w:rFonts w:ascii="Arial" w:hAnsi="Arial" w:cs="Arial"/>
        </w:rPr>
        <w:t xml:space="preserve"> Paragraph 6.5.1(b), </w:t>
      </w:r>
      <w:r w:rsidRPr="7E55170D">
        <w:rPr>
          <w:rFonts w:ascii="Arial" w:hAnsi="Arial" w:cs="Arial"/>
          <w:b/>
          <w:bCs/>
        </w:rPr>
        <w:t xml:space="preserve">Embedded </w:t>
      </w:r>
      <w:del w:id="20" w:author="Angela Quinn (NESO)" w:date="2024-11-04T15:49:00Z">
        <w:r w:rsidRPr="7E55170D" w:rsidDel="00D50827">
          <w:rPr>
            <w:rFonts w:ascii="Arial" w:hAnsi="Arial" w:cs="Arial"/>
            <w:b/>
            <w:bCs/>
          </w:rPr>
          <w:delText xml:space="preserve">Small </w:delText>
        </w:r>
      </w:del>
      <w:r w:rsidRPr="7E55170D">
        <w:rPr>
          <w:rFonts w:ascii="Arial" w:hAnsi="Arial" w:cs="Arial"/>
          <w:b/>
          <w:bCs/>
        </w:rPr>
        <w:t>Power Stations</w:t>
      </w:r>
      <w:r w:rsidRPr="7E55170D">
        <w:rPr>
          <w:rFonts w:ascii="Arial" w:hAnsi="Arial" w:cs="Arial"/>
        </w:rPr>
        <w:t xml:space="preserve"> of [ ]MW and above will be deemed to be a </w:t>
      </w:r>
      <w:r w:rsidRPr="7E55170D">
        <w:rPr>
          <w:rFonts w:ascii="Arial" w:hAnsi="Arial" w:cs="Arial"/>
          <w:b/>
          <w:bCs/>
        </w:rPr>
        <w:t xml:space="preserve">Relevant Embedded </w:t>
      </w:r>
      <w:del w:id="21" w:author="Angela Quinn (NESO)" w:date="2024-11-04T15:49:00Z">
        <w:r w:rsidRPr="7E55170D" w:rsidDel="00D50827">
          <w:rPr>
            <w:rFonts w:ascii="Arial" w:hAnsi="Arial" w:cs="Arial"/>
            <w:b/>
            <w:bCs/>
          </w:rPr>
          <w:delText xml:space="preserve">Small </w:delText>
        </w:r>
      </w:del>
      <w:r w:rsidRPr="7E55170D">
        <w:rPr>
          <w:rFonts w:ascii="Arial" w:hAnsi="Arial" w:cs="Arial"/>
          <w:b/>
          <w:bCs/>
        </w:rPr>
        <w:t xml:space="preserve">Power Station </w:t>
      </w:r>
      <w:r w:rsidRPr="7E55170D">
        <w:rPr>
          <w:rFonts w:ascii="Arial" w:hAnsi="Arial" w:cs="Arial"/>
        </w:rPr>
        <w:t xml:space="preserve">unless otherwise notified by </w:t>
      </w:r>
      <w:r w:rsidRPr="7E55170D">
        <w:rPr>
          <w:rFonts w:ascii="Arial" w:hAnsi="Arial" w:cs="Arial"/>
          <w:b/>
          <w:bCs/>
        </w:rPr>
        <w:t>The Company</w:t>
      </w:r>
      <w:r w:rsidRPr="7E55170D">
        <w:rPr>
          <w:rFonts w:ascii="Arial" w:hAnsi="Arial" w:cs="Arial"/>
        </w:rPr>
        <w:t xml:space="preserve"> in accordance with </w:t>
      </w:r>
      <w:del w:id="22" w:author="Angela Quinn (NESO)" w:date="2024-10-31T07:17:00Z">
        <w:r w:rsidDel="00D50827">
          <w:delText xml:space="preserve"> </w:delText>
        </w:r>
      </w:del>
      <w:r w:rsidRPr="7E55170D">
        <w:rPr>
          <w:rFonts w:ascii="Arial" w:hAnsi="Arial" w:cs="Arial"/>
          <w:b/>
          <w:bCs/>
          <w:rPrChange w:id="23" w:author="Angela Quinn (NESO)" w:date="2024-10-31T07:17:00Z">
            <w:rPr>
              <w:rFonts w:ascii="Arial" w:hAnsi="Arial" w:cs="Arial"/>
            </w:rPr>
          </w:rPrChange>
        </w:rPr>
        <w:t xml:space="preserve">CUSC </w:t>
      </w:r>
      <w:r w:rsidRPr="7E55170D">
        <w:rPr>
          <w:rFonts w:ascii="Arial" w:hAnsi="Arial" w:cs="Arial"/>
        </w:rPr>
        <w:t>Paragraph 6.5.1(b).</w:t>
      </w:r>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roofErr w:type="gramStart"/>
      <w:r w:rsidRPr="6AFBC584">
        <w:rPr>
          <w:rFonts w:ascii="Arial" w:hAnsi="Arial" w:cs="Arial"/>
        </w:rPr>
        <w:t>[ ]</w:t>
      </w:r>
      <w:proofErr w:type="gramEnd"/>
      <w:r w:rsidRPr="6AFBC584">
        <w:rPr>
          <w:rFonts w:ascii="Arial" w:hAnsi="Arial" w:cs="Arial"/>
        </w:rPr>
        <w:t>.6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24" w:name="_Hlk22126640"/>
      <w:r w:rsidRPr="6AFBC584">
        <w:rPr>
          <w:rFonts w:ascii="Arial" w:hAnsi="Arial" w:cs="Arial"/>
        </w:rPr>
        <w:t>but no fewer than one every 6 months</w:t>
      </w:r>
      <w:bookmarkEnd w:id="24"/>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25" w:author="Angela Quinn (NESO)" w:date="2024-10-31T07:17:00Z">
        <w:r w:rsidR="30804E8A" w:rsidRPr="44F8C411">
          <w:rPr>
            <w:rFonts w:ascii="Arial" w:hAnsi="Arial"/>
            <w:b/>
            <w:bCs/>
            <w:rPrChange w:id="26" w:author="Angela Quinn (NESO)" w:date="2024-10-31T07:18:00Z">
              <w:rPr>
                <w:rFonts w:ascii="Arial" w:hAnsi="Arial"/>
              </w:rPr>
            </w:rPrChange>
          </w:rPr>
          <w:t>B</w:t>
        </w:r>
      </w:ins>
      <w:del w:id="27" w:author="Angela Quinn (NESO)" w:date="2024-10-31T07:17:00Z">
        <w:r w:rsidRPr="44F8C411" w:rsidDel="00D50827">
          <w:rPr>
            <w:rFonts w:ascii="Arial" w:hAnsi="Arial"/>
            <w:b/>
            <w:bCs/>
            <w:rPrChange w:id="28" w:author="Angela Quinn (NESO)" w:date="2024-10-31T07:18:00Z">
              <w:rPr>
                <w:rFonts w:ascii="Arial" w:hAnsi="Arial"/>
              </w:rPr>
            </w:rPrChange>
          </w:rPr>
          <w:delText>b</w:delText>
        </w:r>
      </w:del>
      <w:r w:rsidRPr="44F8C411">
        <w:rPr>
          <w:rFonts w:ascii="Arial" w:hAnsi="Arial"/>
          <w:b/>
          <w:bCs/>
          <w:rPrChange w:id="29" w:author="Angela Quinn (NESO)" w:date="2024-10-31T07:18:00Z">
            <w:rPr>
              <w:rFonts w:ascii="Arial" w:hAnsi="Arial"/>
            </w:rPr>
          </w:rPrChange>
        </w:rPr>
        <w:t xml:space="preserve">usiness </w:t>
      </w:r>
      <w:ins w:id="30" w:author="Angela Quinn (NESO)" w:date="2024-10-31T07:17:00Z">
        <w:r w:rsidR="6D51C3A8" w:rsidRPr="44F8C411">
          <w:rPr>
            <w:rFonts w:ascii="Arial" w:hAnsi="Arial"/>
            <w:b/>
            <w:bCs/>
            <w:rPrChange w:id="31" w:author="Angela Quinn (NESO)" w:date="2024-10-31T07:18:00Z">
              <w:rPr>
                <w:rFonts w:ascii="Arial" w:hAnsi="Arial"/>
              </w:rPr>
            </w:rPrChange>
          </w:rPr>
          <w:t>D</w:t>
        </w:r>
      </w:ins>
      <w:del w:id="32" w:author="Angela Quinn (NESO)" w:date="2024-10-31T07:17:00Z">
        <w:r w:rsidRPr="44F8C411" w:rsidDel="00D50827">
          <w:rPr>
            <w:rFonts w:ascii="Arial" w:hAnsi="Arial"/>
            <w:b/>
            <w:bCs/>
            <w:rPrChange w:id="33" w:author="Angela Quinn (NESO)" w:date="2024-10-31T07:18:00Z">
              <w:rPr>
                <w:rFonts w:ascii="Arial" w:hAnsi="Arial"/>
              </w:rPr>
            </w:rPrChange>
          </w:rPr>
          <w:delText>d</w:delText>
        </w:r>
      </w:del>
      <w:r w:rsidRPr="44F8C411">
        <w:rPr>
          <w:rFonts w:ascii="Arial" w:hAnsi="Arial"/>
          <w:b/>
          <w:bCs/>
          <w:rPrChange w:id="34"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 xml:space="preserve">shall ensure that the </w:t>
      </w:r>
      <w:proofErr w:type="gramStart"/>
      <w:r w:rsidRPr="0067056F">
        <w:rPr>
          <w:rFonts w:ascii="Arial" w:hAnsi="Arial"/>
        </w:rPr>
        <w:t>Site Specific</w:t>
      </w:r>
      <w:proofErr w:type="gramEnd"/>
      <w:r w:rsidRPr="0067056F">
        <w:rPr>
          <w:rFonts w:ascii="Arial" w:hAnsi="Arial"/>
        </w:rPr>
        <w:t xml:space="preserve">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w:t>
      </w:r>
      <w:proofErr w:type="gramStart"/>
      <w:r w:rsidRPr="0067056F">
        <w:rPr>
          <w:rFonts w:ascii="Arial" w:hAnsi="Arial"/>
        </w:rPr>
        <w:t>powers</w:t>
      </w:r>
      <w:proofErr w:type="gramEnd"/>
      <w:r w:rsidRPr="0067056F">
        <w:rPr>
          <w:rFonts w:ascii="Arial" w:hAnsi="Arial"/>
        </w:rPr>
        <w:t xml:space="preserve"> or benefits are or shall be conferred on any 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 FMS, Energy Metering Systems - The Electronics components have a </w:t>
      </w:r>
      <w:proofErr w:type="gramStart"/>
      <w:r w:rsidRPr="002933DC">
        <w:rPr>
          <w:rFonts w:ascii="Arial" w:hAnsi="Arial"/>
          <w:lang w:eastAsia="en-GB"/>
        </w:rPr>
        <w:t>15 year</w:t>
      </w:r>
      <w:proofErr w:type="gramEnd"/>
      <w:r w:rsidRPr="002933DC">
        <w:rPr>
          <w:rFonts w:ascii="Arial" w:hAnsi="Arial"/>
          <w:lang w:eastAsia="en-GB"/>
        </w:rPr>
        <w:t xml:space="preserve"> replacement period. The Non-Electronics components have a </w:t>
      </w:r>
      <w:proofErr w:type="gramStart"/>
      <w:r w:rsidRPr="002933DC">
        <w:rPr>
          <w:rFonts w:ascii="Arial" w:hAnsi="Arial"/>
          <w:lang w:eastAsia="en-GB"/>
        </w:rPr>
        <w:t>40 year</w:t>
      </w:r>
      <w:proofErr w:type="gramEnd"/>
      <w:r w:rsidRPr="002933DC">
        <w:rPr>
          <w:rFonts w:ascii="Arial" w:hAnsi="Arial"/>
          <w:lang w:eastAsia="en-GB"/>
        </w:rPr>
        <w:t xml:space="preserve">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The Connection Charge for those assets extant at 31st March 1990 and specified in Appendix A Part 1 will be at an annual rate for the period </w:t>
      </w:r>
      <w:proofErr w:type="gramStart"/>
      <w:r w:rsidRPr="002933DC">
        <w:rPr>
          <w:rFonts w:ascii="Arial" w:hAnsi="Arial"/>
          <w:lang w:eastAsia="en-GB"/>
        </w:rPr>
        <w:t>[ ]</w:t>
      </w:r>
      <w:proofErr w:type="gramEnd"/>
      <w:r w:rsidRPr="002933DC">
        <w:rPr>
          <w:rFonts w:ascii="Arial" w:hAnsi="Arial"/>
          <w:lang w:eastAsia="en-GB"/>
        </w:rPr>
        <w:t xml:space="preserve">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The Connection Charge for those assets installed for this agreement after 31st March 1990 and specified in Appendix A Part 2 will be at an annual rate for the period </w:t>
      </w:r>
      <w:proofErr w:type="gramStart"/>
      <w:r w:rsidRPr="002933DC">
        <w:rPr>
          <w:rFonts w:ascii="Arial" w:hAnsi="Arial"/>
          <w:lang w:eastAsia="en-GB"/>
        </w:rPr>
        <w:t>[ ]</w:t>
      </w:r>
      <w:proofErr w:type="gramEnd"/>
      <w:r w:rsidRPr="002933DC">
        <w:rPr>
          <w:rFonts w:ascii="Arial" w:hAnsi="Arial"/>
          <w:lang w:eastAsia="en-GB"/>
        </w:rPr>
        <w:t xml:space="preserve">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even" r:id="rId11"/>
          <w:headerReference w:type="default" r:id="rId12"/>
          <w:footerReference w:type="even" r:id="rId13"/>
          <w:footerReference w:type="default" r:id="rId14"/>
          <w:headerReference w:type="first" r:id="rId15"/>
          <w:footerReference w:type="first" r:id="rId16"/>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proofErr w:type="gramStart"/>
      <w:r w:rsidRPr="00D20C7A">
        <w:rPr>
          <w:rFonts w:ascii="Arial" w:hAnsi="Arial" w:cs="Arial"/>
          <w:b/>
          <w:bCs/>
          <w:spacing w:val="-1"/>
          <w:u w:val="thick"/>
          <w:lang w:eastAsia="en-GB"/>
        </w:rPr>
        <w:t>STATIONS</w:t>
      </w:r>
      <w:proofErr w:type="gramEnd"/>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BBF4D1C"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35" w:author="Angela Quinn (NESO)" w:date="2024-10-18T12:57:00Z">
        <w:r w:rsidR="002419C6" w:rsidRPr="6AFBC584">
          <w:rPr>
            <w:rFonts w:ascii="Arial" w:hAnsi="Arial" w:cs="Arial"/>
            <w:lang w:eastAsia="en-GB"/>
          </w:rPr>
          <w:t xml:space="preserve">Developer </w:t>
        </w:r>
      </w:ins>
      <w:ins w:id="36" w:author="Angela Quinn (NESO)" w:date="2024-10-28T01:07:00Z">
        <w:r w:rsidR="12835FB2" w:rsidRPr="6AFBC584">
          <w:rPr>
            <w:rFonts w:ascii="Arial" w:hAnsi="Arial" w:cs="Arial"/>
            <w:lang w:eastAsia="en-GB"/>
          </w:rPr>
          <w:t>C</w:t>
        </w:r>
      </w:ins>
      <w:ins w:id="37" w:author="Angela Quinn (NESO)" w:date="2024-10-18T12:57:00Z">
        <w:r w:rsidR="002419C6" w:rsidRPr="6AFBC584">
          <w:rPr>
            <w:rFonts w:ascii="Arial" w:hAnsi="Arial" w:cs="Arial"/>
            <w:lang w:eastAsia="en-GB"/>
          </w:rPr>
          <w:t xml:space="preserve">apacity for Relevant Embedded Power Stations in respect of which there are </w:t>
        </w:r>
        <w:r w:rsidR="002419C6" w:rsidRPr="6AFBC584">
          <w:rPr>
            <w:rFonts w:ascii="Arial" w:hAnsi="Arial" w:cs="Arial"/>
            <w:b/>
            <w:bCs/>
            <w:lang w:eastAsia="en-GB"/>
          </w:rPr>
          <w:t xml:space="preserve">Gate </w:t>
        </w:r>
      </w:ins>
      <w:ins w:id="38" w:author="Angela Quinn (NESO)" w:date="2024-10-28T01:07:00Z">
        <w:r w:rsidR="71937BA2" w:rsidRPr="6AFBC584">
          <w:rPr>
            <w:rFonts w:ascii="Arial" w:hAnsi="Arial" w:cs="Arial"/>
            <w:b/>
            <w:bCs/>
            <w:lang w:eastAsia="en-GB"/>
          </w:rPr>
          <w:t xml:space="preserve">2 </w:t>
        </w:r>
      </w:ins>
      <w:ins w:id="39" w:author="Angela Quinn (NESO)" w:date="2024-10-18T12:57:00Z">
        <w:r w:rsidR="002419C6" w:rsidRPr="6AFBC584">
          <w:rPr>
            <w:rFonts w:ascii="Arial" w:hAnsi="Arial" w:cs="Arial"/>
            <w:b/>
            <w:bCs/>
            <w:lang w:eastAsia="en-GB"/>
          </w:rPr>
          <w:t>Agreements</w:t>
        </w:r>
        <w:r w:rsidR="002419C6" w:rsidRPr="6AFBC584">
          <w:rPr>
            <w:rFonts w:ascii="Arial" w:hAnsi="Arial" w:cs="Arial"/>
            <w:lang w:eastAsia="en-GB"/>
          </w:rPr>
          <w:t xml:space="preserve"> which are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40" w:author="Angela Quinn (NESO)" w:date="2024-10-18T12:53:00Z">
        <w:r w:rsidRPr="6AFBC584" w:rsidDel="00D20C7A">
          <w:rPr>
            <w:rFonts w:ascii="Arial" w:hAnsi="Arial" w:cs="Arial"/>
            <w:b/>
            <w:bCs/>
            <w:lang w:eastAsia="en-GB"/>
          </w:rPr>
          <w:delText xml:space="preserve">Materiality </w:delText>
        </w:r>
      </w:del>
      <w:ins w:id="41" w:author="Angela Quinn (NESO)" w:date="2024-10-18T13:00:00Z">
        <w:r w:rsidR="00995765" w:rsidRPr="6AFBC584">
          <w:rPr>
            <w:rFonts w:ascii="Arial" w:hAnsi="Arial" w:cs="Arial"/>
            <w:b/>
            <w:bCs/>
            <w:lang w:eastAsia="en-GB"/>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42" w:author="Angela Quinn (NESO)" w:date="2024-10-28T01:11:00Z">
        <w:r w:rsidRPr="6AFBC584" w:rsidDel="00D20C7A">
          <w:rPr>
            <w:rFonts w:ascii="Arial" w:hAnsi="Arial" w:cs="Arial"/>
            <w:b/>
            <w:bCs/>
            <w:lang w:eastAsia="en-GB"/>
          </w:rPr>
          <w:delText>Limitations</w:delText>
        </w:r>
      </w:del>
      <w:ins w:id="43" w:author="Angela Quinn (NESO)" w:date="2024-10-28T01:11:00Z">
        <w:r w:rsidR="02F30534" w:rsidRPr="00D20C7A">
          <w:rPr>
            <w:rFonts w:ascii="Arial" w:hAnsi="Arial" w:cs="Arial"/>
            <w:b/>
            <w:bCs/>
            <w:spacing w:val="-1"/>
            <w:lang w:eastAsia="en-GB"/>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proofErr w:type="gramStart"/>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proofErr w:type="gramEnd"/>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44"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0C7A" w:rsidDel="003A6495" w:rsidRDefault="00D20C7A" w:rsidP="00D20C7A">
            <w:pPr>
              <w:widowControl w:val="0"/>
              <w:kinsoku w:val="0"/>
              <w:overflowPunct w:val="0"/>
              <w:autoSpaceDE w:val="0"/>
              <w:autoSpaceDN w:val="0"/>
              <w:adjustRightInd w:val="0"/>
              <w:rPr>
                <w:del w:id="45" w:author="Angela Quinn (NESO)" w:date="2024-10-18T12:51:00Z"/>
                <w:rFonts w:ascii="Arial" w:hAnsi="Arial" w:cs="Arial"/>
                <w:lang w:eastAsia="en-GB"/>
              </w:rPr>
            </w:pPr>
          </w:p>
          <w:p w14:paraId="3C4AB9E3" w14:textId="6FEEE0E6" w:rsidR="00D20C7A" w:rsidRPr="00D20C7A" w:rsidDel="003A6495" w:rsidRDefault="00D20C7A" w:rsidP="00D20C7A">
            <w:pPr>
              <w:widowControl w:val="0"/>
              <w:kinsoku w:val="0"/>
              <w:overflowPunct w:val="0"/>
              <w:autoSpaceDE w:val="0"/>
              <w:autoSpaceDN w:val="0"/>
              <w:adjustRightInd w:val="0"/>
              <w:rPr>
                <w:del w:id="46" w:author="Angela Quinn (NESO)" w:date="2024-10-18T12:51:00Z"/>
                <w:rFonts w:ascii="Arial" w:hAnsi="Arial" w:cs="Arial"/>
                <w:lang w:eastAsia="en-GB"/>
              </w:rPr>
            </w:pPr>
          </w:p>
          <w:p w14:paraId="19CA16FA" w14:textId="3A36D044" w:rsidR="00D20C7A" w:rsidRPr="00D20C7A" w:rsidDel="003A6495" w:rsidRDefault="00D20C7A" w:rsidP="00D20C7A">
            <w:pPr>
              <w:widowControl w:val="0"/>
              <w:kinsoku w:val="0"/>
              <w:overflowPunct w:val="0"/>
              <w:autoSpaceDE w:val="0"/>
              <w:autoSpaceDN w:val="0"/>
              <w:adjustRightInd w:val="0"/>
              <w:rPr>
                <w:del w:id="47" w:author="Angela Quinn (NESO)" w:date="2024-10-18T12:51:00Z"/>
                <w:rFonts w:ascii="Arial" w:hAnsi="Arial" w:cs="Arial"/>
                <w:lang w:eastAsia="en-GB"/>
              </w:rPr>
            </w:pPr>
          </w:p>
          <w:p w14:paraId="78E042AB" w14:textId="2DA1B163" w:rsidR="00D20C7A" w:rsidRPr="00D20C7A" w:rsidDel="003A6495" w:rsidRDefault="00D20C7A" w:rsidP="00D20C7A">
            <w:pPr>
              <w:widowControl w:val="0"/>
              <w:kinsoku w:val="0"/>
              <w:overflowPunct w:val="0"/>
              <w:autoSpaceDE w:val="0"/>
              <w:autoSpaceDN w:val="0"/>
              <w:adjustRightInd w:val="0"/>
              <w:ind w:left="729"/>
              <w:rPr>
                <w:del w:id="48" w:author="Angela Quinn (NESO)" w:date="2024-10-18T12:51:00Z"/>
                <w:sz w:val="24"/>
                <w:szCs w:val="24"/>
                <w:lang w:eastAsia="en-GB"/>
              </w:rPr>
            </w:pPr>
            <w:del w:id="49" w:author="Angela Quinn (NESO)" w:date="2024-10-18T12:51:00Z">
              <w:r w:rsidRPr="00D20C7A" w:rsidDel="003A6495">
                <w:rPr>
                  <w:rFonts w:ascii="Arial" w:hAnsi="Arial" w:cs="Arial"/>
                  <w:b/>
                  <w:bCs/>
                  <w:spacing w:val="-1"/>
                  <w:lang w:eastAsia="en-GB"/>
                </w:rPr>
                <w:delText>Materiality</w:delText>
              </w:r>
              <w:r w:rsidRPr="00D20C7A" w:rsidDel="003A6495">
                <w:rPr>
                  <w:rFonts w:ascii="Arial" w:hAnsi="Arial" w:cs="Arial"/>
                  <w:b/>
                  <w:bCs/>
                  <w:spacing w:val="-23"/>
                  <w:lang w:eastAsia="en-GB"/>
                </w:rPr>
                <w:delText xml:space="preserve"> </w:delText>
              </w:r>
              <w:r w:rsidRPr="00D20C7A" w:rsidDel="003A6495">
                <w:rPr>
                  <w:rFonts w:ascii="Arial" w:hAnsi="Arial" w:cs="Arial"/>
                  <w:b/>
                  <w:bCs/>
                  <w:spacing w:val="-1"/>
                  <w:lang w:eastAsia="en-GB"/>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0C7A" w:rsidDel="003A6495" w:rsidRDefault="00D20C7A" w:rsidP="00D20C7A">
            <w:pPr>
              <w:widowControl w:val="0"/>
              <w:kinsoku w:val="0"/>
              <w:overflowPunct w:val="0"/>
              <w:autoSpaceDE w:val="0"/>
              <w:autoSpaceDN w:val="0"/>
              <w:adjustRightInd w:val="0"/>
              <w:ind w:right="183"/>
              <w:jc w:val="center"/>
              <w:rPr>
                <w:del w:id="50" w:author="Angela Quinn (NESO)" w:date="2024-10-18T12:51:00Z"/>
                <w:sz w:val="24"/>
                <w:szCs w:val="24"/>
                <w:lang w:eastAsia="en-GB"/>
              </w:rPr>
            </w:pPr>
            <w:del w:id="51" w:author="Angela Quinn (NESO)" w:date="2024-10-18T12:51:00Z">
              <w:r w:rsidRPr="00D20C7A" w:rsidDel="003A6495">
                <w:rPr>
                  <w:rFonts w:ascii="Arial" w:hAnsi="Arial" w:cs="Arial"/>
                  <w:b/>
                  <w:bCs/>
                  <w:spacing w:val="-2"/>
                  <w:lang w:eastAsia="en-GB"/>
                </w:rPr>
                <w:delText>[   ]M</w:delText>
              </w:r>
              <w:r w:rsidRPr="00D20C7A" w:rsidDel="003A6495">
                <w:rPr>
                  <w:rFonts w:ascii="Arial" w:hAnsi="Arial" w:cs="Arial"/>
                  <w:b/>
                  <w:bCs/>
                  <w:lang w:eastAsia="en-GB"/>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0C7A" w:rsidDel="003A6495" w:rsidRDefault="00D20C7A" w:rsidP="00D20C7A">
            <w:pPr>
              <w:widowControl w:val="0"/>
              <w:kinsoku w:val="0"/>
              <w:overflowPunct w:val="0"/>
              <w:autoSpaceDE w:val="0"/>
              <w:autoSpaceDN w:val="0"/>
              <w:adjustRightInd w:val="0"/>
              <w:spacing w:line="276" w:lineRule="auto"/>
              <w:ind w:left="102" w:right="558"/>
              <w:rPr>
                <w:del w:id="52" w:author="Angela Quinn (NESO)" w:date="2024-10-18T12:51:00Z"/>
                <w:sz w:val="24"/>
                <w:szCs w:val="24"/>
                <w:lang w:eastAsia="en-GB"/>
              </w:rPr>
            </w:pPr>
            <w:del w:id="53" w:author="Angela Quinn (NESO)" w:date="2024-10-18T12:51:00Z">
              <w:r w:rsidRPr="00D20C7A" w:rsidDel="003A6495">
                <w:rPr>
                  <w:rFonts w:ascii="Arial" w:hAnsi="Arial" w:cs="Arial"/>
                  <w:lang w:eastAsia="en-GB"/>
                </w:rPr>
                <w:delText>Once</w:delText>
              </w:r>
              <w:r w:rsidRPr="00D20C7A" w:rsidDel="003A6495">
                <w:rPr>
                  <w:rFonts w:ascii="Arial" w:hAnsi="Arial" w:cs="Arial"/>
                  <w:spacing w:val="-9"/>
                  <w:lang w:eastAsia="en-GB"/>
                </w:rPr>
                <w:delText xml:space="preserve"> </w:delText>
              </w:r>
              <w:r w:rsidRPr="00D20C7A" w:rsidDel="003A6495">
                <w:rPr>
                  <w:rFonts w:ascii="Arial" w:hAnsi="Arial" w:cs="Arial"/>
                  <w:spacing w:val="-1"/>
                  <w:lang w:eastAsia="en-GB"/>
                </w:rPr>
                <w:delText>the</w:delText>
              </w:r>
              <w:r w:rsidRPr="00D20C7A" w:rsidDel="003A6495">
                <w:rPr>
                  <w:rFonts w:ascii="Arial" w:hAnsi="Arial" w:cs="Arial"/>
                  <w:spacing w:val="-7"/>
                  <w:lang w:eastAsia="en-GB"/>
                </w:rPr>
                <w:delText xml:space="preserve"> </w:delText>
              </w:r>
              <w:r w:rsidRPr="00D20C7A" w:rsidDel="003A6495">
                <w:rPr>
                  <w:rFonts w:ascii="Arial" w:hAnsi="Arial" w:cs="Arial"/>
                  <w:spacing w:val="-1"/>
                  <w:lang w:eastAsia="en-GB"/>
                </w:rPr>
                <w:delText>Materiality</w:delText>
              </w:r>
              <w:r w:rsidRPr="00D20C7A" w:rsidDel="003A6495">
                <w:rPr>
                  <w:rFonts w:ascii="Arial" w:hAnsi="Arial" w:cs="Arial"/>
                  <w:spacing w:val="-14"/>
                  <w:lang w:eastAsia="en-GB"/>
                </w:rPr>
                <w:delText xml:space="preserve"> T</w:delText>
              </w:r>
              <w:r w:rsidRPr="00D20C7A" w:rsidDel="003A6495">
                <w:rPr>
                  <w:rFonts w:ascii="Arial" w:hAnsi="Arial" w:cs="Arial"/>
                  <w:spacing w:val="-1"/>
                  <w:lang w:eastAsia="en-GB"/>
                </w:rPr>
                <w:delText>rigger</w:delText>
              </w:r>
              <w:r w:rsidRPr="00D20C7A" w:rsidDel="003A6495">
                <w:rPr>
                  <w:rFonts w:ascii="Arial" w:hAnsi="Arial" w:cs="Arial"/>
                  <w:spacing w:val="-5"/>
                  <w:lang w:eastAsia="en-GB"/>
                </w:rPr>
                <w:delText xml:space="preserve"> </w:delText>
              </w:r>
              <w:r w:rsidRPr="00D20C7A" w:rsidDel="003A6495">
                <w:rPr>
                  <w:rFonts w:ascii="Arial" w:hAnsi="Arial" w:cs="Arial"/>
                  <w:spacing w:val="-1"/>
                  <w:lang w:eastAsia="en-GB"/>
                </w:rPr>
                <w:delText>is</w:delText>
              </w:r>
              <w:r w:rsidRPr="00D20C7A" w:rsidDel="003A6495">
                <w:rPr>
                  <w:rFonts w:ascii="Arial" w:hAnsi="Arial" w:cs="Arial"/>
                  <w:spacing w:val="-6"/>
                  <w:lang w:eastAsia="en-GB"/>
                </w:rPr>
                <w:delText xml:space="preserve"> </w:delText>
              </w:r>
              <w:r w:rsidRPr="00D20C7A" w:rsidDel="003A6495">
                <w:rPr>
                  <w:rFonts w:ascii="Arial" w:hAnsi="Arial" w:cs="Arial"/>
                  <w:spacing w:val="-1"/>
                  <w:lang w:eastAsia="en-GB"/>
                </w:rPr>
                <w:delText>breached, the</w:delText>
              </w:r>
              <w:r w:rsidRPr="00D20C7A" w:rsidDel="003A6495">
                <w:rPr>
                  <w:rFonts w:ascii="Arial" w:hAnsi="Arial" w:cs="Arial"/>
                  <w:spacing w:val="39"/>
                  <w:w w:val="99"/>
                  <w:lang w:eastAsia="en-GB"/>
                </w:rPr>
                <w:delText xml:space="preserve"> </w:delText>
              </w:r>
              <w:r w:rsidRPr="00D20C7A" w:rsidDel="003A6495">
                <w:rPr>
                  <w:rFonts w:ascii="Arial" w:hAnsi="Arial" w:cs="Arial"/>
                  <w:b/>
                  <w:bCs/>
                  <w:spacing w:val="-1"/>
                  <w:lang w:eastAsia="en-GB"/>
                </w:rPr>
                <w:delText>Materiality Trigger Process</w:delText>
              </w:r>
              <w:r w:rsidRPr="00D20C7A" w:rsidDel="003A6495">
                <w:rPr>
                  <w:rFonts w:ascii="Arial" w:hAnsi="Arial" w:cs="Arial"/>
                  <w:b/>
                  <w:bCs/>
                  <w:spacing w:val="-5"/>
                  <w:lang w:eastAsia="en-GB"/>
                </w:rPr>
                <w:delText xml:space="preserve"> </w:delText>
              </w:r>
              <w:r w:rsidRPr="00D20C7A" w:rsidDel="003A6495">
                <w:rPr>
                  <w:rFonts w:ascii="Arial" w:hAnsi="Arial" w:cs="Arial"/>
                  <w:bCs/>
                  <w:spacing w:val="-5"/>
                  <w:lang w:eastAsia="en-GB"/>
                </w:rPr>
                <w:delText>(as documented in Schedule 2)</w:delText>
              </w:r>
              <w:r w:rsidRPr="00D20C7A" w:rsidDel="003A6495">
                <w:rPr>
                  <w:rFonts w:ascii="Arial" w:hAnsi="Arial" w:cs="Arial"/>
                  <w:b/>
                  <w:bCs/>
                  <w:spacing w:val="-5"/>
                  <w:lang w:eastAsia="en-GB"/>
                </w:rPr>
                <w:delText xml:space="preserve"> </w:delText>
              </w:r>
              <w:r w:rsidRPr="00D20C7A" w:rsidDel="003A6495">
                <w:rPr>
                  <w:rFonts w:ascii="Arial" w:hAnsi="Arial" w:cs="Arial"/>
                  <w:spacing w:val="-5"/>
                  <w:lang w:eastAsia="en-GB"/>
                </w:rPr>
                <w:delText>is</w:delText>
              </w:r>
              <w:r w:rsidRPr="00D20C7A" w:rsidDel="003A6495">
                <w:rPr>
                  <w:rFonts w:ascii="Arial" w:hAnsi="Arial" w:cs="Arial"/>
                  <w:spacing w:val="21"/>
                  <w:w w:val="99"/>
                  <w:lang w:eastAsia="en-GB"/>
                </w:rPr>
                <w:delText xml:space="preserve"> </w:delText>
              </w:r>
              <w:r w:rsidRPr="00D20C7A" w:rsidDel="003A6495">
                <w:rPr>
                  <w:rFonts w:ascii="Arial" w:hAnsi="Arial" w:cs="Arial"/>
                  <w:spacing w:val="-1"/>
                  <w:lang w:eastAsia="en-GB"/>
                </w:rPr>
                <w:delText xml:space="preserve">required to be followed and a </w:delText>
              </w:r>
              <w:r w:rsidRPr="00D20C7A" w:rsidDel="003A6495">
                <w:rPr>
                  <w:rFonts w:ascii="Arial" w:hAnsi="Arial" w:cs="Arial"/>
                  <w:b/>
                  <w:spacing w:val="-1"/>
                  <w:lang w:eastAsia="en-GB"/>
                </w:rPr>
                <w:delText>Modification Application</w:delText>
              </w:r>
              <w:r w:rsidRPr="00D20C7A" w:rsidDel="003A6495">
                <w:rPr>
                  <w:rFonts w:ascii="Arial" w:hAnsi="Arial" w:cs="Arial"/>
                  <w:spacing w:val="-1"/>
                  <w:lang w:eastAsia="en-GB"/>
                </w:rPr>
                <w:delText xml:space="preserve"> submitted</w:delText>
              </w:r>
              <w:r w:rsidRPr="00D20C7A" w:rsidDel="003A6495">
                <w:rPr>
                  <w:rFonts w:ascii="Arial" w:hAnsi="Arial" w:cs="Arial"/>
                  <w:spacing w:val="-6"/>
                  <w:lang w:eastAsia="en-GB"/>
                </w:rPr>
                <w:delText xml:space="preserve"> </w:delText>
              </w:r>
              <w:r w:rsidRPr="00D20C7A" w:rsidDel="003A6495">
                <w:rPr>
                  <w:rFonts w:ascii="Arial" w:hAnsi="Arial" w:cs="Arial"/>
                  <w:spacing w:val="-2"/>
                  <w:lang w:eastAsia="en-GB"/>
                </w:rPr>
                <w:delText>within</w:delText>
              </w:r>
              <w:r w:rsidRPr="00D20C7A" w:rsidDel="003A6495">
                <w:rPr>
                  <w:rFonts w:ascii="Arial" w:hAnsi="Arial" w:cs="Arial"/>
                  <w:spacing w:val="-9"/>
                  <w:lang w:eastAsia="en-GB"/>
                </w:rPr>
                <w:delText xml:space="preserve"> </w:delText>
              </w:r>
              <w:r w:rsidRPr="00D20C7A" w:rsidDel="003A6495">
                <w:rPr>
                  <w:rFonts w:ascii="Arial" w:hAnsi="Arial" w:cs="Arial"/>
                  <w:spacing w:val="1"/>
                  <w:lang w:eastAsia="en-GB"/>
                </w:rPr>
                <w:delText>10</w:delText>
              </w:r>
              <w:r w:rsidRPr="00D20C7A" w:rsidDel="003A6495">
                <w:rPr>
                  <w:rFonts w:ascii="Arial" w:hAnsi="Arial" w:cs="Arial"/>
                  <w:spacing w:val="-3"/>
                  <w:lang w:eastAsia="en-GB"/>
                </w:rPr>
                <w:delText xml:space="preserve"> </w:delText>
              </w:r>
              <w:r w:rsidRPr="00D20C7A" w:rsidDel="003A6495">
                <w:rPr>
                  <w:rFonts w:ascii="Arial" w:hAnsi="Arial" w:cs="Arial"/>
                  <w:lang w:eastAsia="en-GB"/>
                </w:rPr>
                <w:delText>working</w:delText>
              </w:r>
              <w:r w:rsidRPr="00D20C7A" w:rsidDel="003A6495">
                <w:rPr>
                  <w:rFonts w:ascii="Arial" w:hAnsi="Arial" w:cs="Arial"/>
                  <w:spacing w:val="-8"/>
                  <w:lang w:eastAsia="en-GB"/>
                </w:rPr>
                <w:delText xml:space="preserve"> </w:delText>
              </w:r>
              <w:r w:rsidRPr="00D20C7A" w:rsidDel="003A6495">
                <w:rPr>
                  <w:rFonts w:ascii="Arial" w:hAnsi="Arial" w:cs="Arial"/>
                  <w:spacing w:val="-2"/>
                  <w:lang w:eastAsia="en-GB"/>
                </w:rPr>
                <w:delText>days</w:delText>
              </w:r>
              <w:r w:rsidRPr="00D20C7A" w:rsidDel="003A6495">
                <w:rPr>
                  <w:rFonts w:ascii="Arial" w:hAnsi="Arial" w:cs="Arial"/>
                  <w:spacing w:val="-4"/>
                  <w:lang w:eastAsia="en-GB"/>
                </w:rPr>
                <w:delText xml:space="preserve"> </w:delText>
              </w:r>
              <w:r w:rsidRPr="00D20C7A" w:rsidDel="003A6495">
                <w:rPr>
                  <w:rFonts w:ascii="Arial" w:hAnsi="Arial" w:cs="Arial"/>
                  <w:spacing w:val="-1"/>
                  <w:lang w:eastAsia="en-GB"/>
                </w:rPr>
                <w:delText>in</w:delText>
              </w:r>
              <w:r w:rsidRPr="00D20C7A" w:rsidDel="003A6495">
                <w:rPr>
                  <w:rFonts w:ascii="Arial" w:hAnsi="Arial" w:cs="Arial"/>
                  <w:spacing w:val="-6"/>
                  <w:lang w:eastAsia="en-GB"/>
                </w:rPr>
                <w:delText xml:space="preserve"> </w:delText>
              </w:r>
              <w:r w:rsidRPr="00D20C7A" w:rsidDel="003A6495">
                <w:rPr>
                  <w:rFonts w:ascii="Arial" w:hAnsi="Arial" w:cs="Arial"/>
                  <w:lang w:eastAsia="en-GB"/>
                </w:rPr>
                <w:delText>order</w:delText>
              </w:r>
              <w:r w:rsidRPr="00D20C7A" w:rsidDel="003A6495">
                <w:rPr>
                  <w:rFonts w:ascii="Arial" w:hAnsi="Arial" w:cs="Arial"/>
                  <w:spacing w:val="-5"/>
                  <w:lang w:eastAsia="en-GB"/>
                </w:rPr>
                <w:delText xml:space="preserve"> </w:delText>
              </w:r>
              <w:r w:rsidRPr="00D20C7A" w:rsidDel="003A6495">
                <w:rPr>
                  <w:rFonts w:ascii="Arial" w:hAnsi="Arial" w:cs="Arial"/>
                  <w:spacing w:val="-1"/>
                  <w:lang w:eastAsia="en-GB"/>
                </w:rPr>
                <w:delText>to</w:delText>
              </w:r>
              <w:r w:rsidRPr="00D20C7A" w:rsidDel="003A6495">
                <w:rPr>
                  <w:rFonts w:ascii="Arial" w:hAnsi="Arial" w:cs="Arial"/>
                  <w:spacing w:val="26"/>
                  <w:w w:val="99"/>
                  <w:lang w:eastAsia="en-GB"/>
                </w:rPr>
                <w:delText xml:space="preserve"> </w:delText>
              </w:r>
              <w:r w:rsidRPr="00D20C7A" w:rsidDel="003A6495">
                <w:rPr>
                  <w:rFonts w:ascii="Arial" w:hAnsi="Arial" w:cs="Arial"/>
                  <w:spacing w:val="-1"/>
                  <w:lang w:eastAsia="en-GB"/>
                </w:rPr>
                <w:delText>continue</w:delText>
              </w:r>
              <w:r w:rsidRPr="00D20C7A" w:rsidDel="003A6495">
                <w:rPr>
                  <w:rFonts w:ascii="Arial" w:hAnsi="Arial" w:cs="Arial"/>
                  <w:spacing w:val="-13"/>
                  <w:lang w:eastAsia="en-GB"/>
                </w:rPr>
                <w:delText xml:space="preserve"> </w:delText>
              </w:r>
              <w:r w:rsidRPr="00D20C7A" w:rsidDel="003A6495">
                <w:rPr>
                  <w:rFonts w:ascii="Arial" w:hAnsi="Arial" w:cs="Arial"/>
                  <w:spacing w:val="-1"/>
                  <w:lang w:eastAsia="en-GB"/>
                </w:rPr>
                <w:delText>making</w:delText>
              </w:r>
              <w:r w:rsidRPr="00D20C7A" w:rsidDel="003A6495">
                <w:rPr>
                  <w:rFonts w:ascii="Arial" w:hAnsi="Arial" w:cs="Arial"/>
                  <w:spacing w:val="-8"/>
                  <w:lang w:eastAsia="en-GB"/>
                </w:rPr>
                <w:delText xml:space="preserve"> </w:delText>
              </w:r>
              <w:r w:rsidRPr="00D20C7A" w:rsidDel="003A6495">
                <w:rPr>
                  <w:rFonts w:ascii="Arial" w:hAnsi="Arial" w:cs="Arial"/>
                  <w:spacing w:val="-2"/>
                  <w:lang w:eastAsia="en-GB"/>
                </w:rPr>
                <w:delText>offers</w:delText>
              </w:r>
              <w:r w:rsidRPr="00D20C7A" w:rsidDel="003A6495">
                <w:rPr>
                  <w:rFonts w:ascii="Arial" w:hAnsi="Arial" w:cs="Arial"/>
                  <w:spacing w:val="-5"/>
                  <w:lang w:eastAsia="en-GB"/>
                </w:rPr>
                <w:delText xml:space="preserve"> </w:delText>
              </w:r>
              <w:r w:rsidRPr="00D20C7A" w:rsidDel="003A6495">
                <w:rPr>
                  <w:rFonts w:ascii="Arial" w:hAnsi="Arial" w:cs="Arial"/>
                  <w:spacing w:val="-2"/>
                  <w:lang w:eastAsia="en-GB"/>
                </w:rPr>
                <w:delText>on</w:delText>
              </w:r>
              <w:r w:rsidRPr="00D20C7A" w:rsidDel="003A6495">
                <w:rPr>
                  <w:rFonts w:ascii="Arial" w:hAnsi="Arial" w:cs="Arial"/>
                  <w:spacing w:val="-11"/>
                  <w:lang w:eastAsia="en-GB"/>
                </w:rPr>
                <w:delText xml:space="preserve"> </w:delText>
              </w:r>
              <w:r w:rsidRPr="00D20C7A" w:rsidDel="003A6495">
                <w:rPr>
                  <w:rFonts w:ascii="Arial" w:hAnsi="Arial" w:cs="Arial"/>
                  <w:lang w:eastAsia="en-GB"/>
                </w:rPr>
                <w:delText>the</w:delText>
              </w:r>
              <w:r w:rsidRPr="00D20C7A" w:rsidDel="003A6495">
                <w:rPr>
                  <w:rFonts w:ascii="Arial" w:hAnsi="Arial" w:cs="Arial"/>
                  <w:spacing w:val="-11"/>
                  <w:lang w:eastAsia="en-GB"/>
                </w:rPr>
                <w:delText xml:space="preserve"> </w:delText>
              </w:r>
              <w:r w:rsidRPr="00D20C7A" w:rsidDel="003A6495">
                <w:rPr>
                  <w:rFonts w:ascii="Arial" w:hAnsi="Arial" w:cs="Arial"/>
                  <w:spacing w:val="-1"/>
                  <w:lang w:eastAsia="en-GB"/>
                </w:rPr>
                <w:delText>transmission</w:delText>
              </w:r>
              <w:r w:rsidRPr="00D20C7A" w:rsidDel="003A6495">
                <w:rPr>
                  <w:rFonts w:ascii="Arial" w:hAnsi="Arial" w:cs="Arial"/>
                  <w:spacing w:val="49"/>
                  <w:w w:val="99"/>
                  <w:lang w:eastAsia="en-GB"/>
                </w:rPr>
                <w:delText xml:space="preserve"> </w:delText>
              </w:r>
              <w:r w:rsidRPr="00D20C7A" w:rsidDel="003A6495">
                <w:rPr>
                  <w:rFonts w:ascii="Arial" w:hAnsi="Arial" w:cs="Arial"/>
                  <w:spacing w:val="-1"/>
                  <w:lang w:eastAsia="en-GB"/>
                </w:rPr>
                <w:delText>terms</w:delText>
              </w:r>
              <w:r w:rsidRPr="00D20C7A" w:rsidDel="003A6495">
                <w:rPr>
                  <w:rFonts w:ascii="Arial" w:hAnsi="Arial" w:cs="Arial"/>
                  <w:spacing w:val="-4"/>
                  <w:lang w:eastAsia="en-GB"/>
                </w:rPr>
                <w:delText xml:space="preserve"> </w:delText>
              </w:r>
              <w:r w:rsidRPr="00D20C7A" w:rsidDel="003A6495">
                <w:rPr>
                  <w:rFonts w:ascii="Arial" w:hAnsi="Arial" w:cs="Arial"/>
                  <w:spacing w:val="-1"/>
                  <w:lang w:eastAsia="en-GB"/>
                </w:rPr>
                <w:delText>and</w:delText>
              </w:r>
              <w:r w:rsidRPr="00D20C7A" w:rsidDel="003A6495">
                <w:rPr>
                  <w:rFonts w:ascii="Arial" w:hAnsi="Arial" w:cs="Arial"/>
                  <w:spacing w:val="-11"/>
                  <w:lang w:eastAsia="en-GB"/>
                </w:rPr>
                <w:delText xml:space="preserve"> </w:delText>
              </w:r>
              <w:r w:rsidRPr="00D20C7A" w:rsidDel="003A6495">
                <w:rPr>
                  <w:rFonts w:ascii="Arial" w:hAnsi="Arial" w:cs="Arial"/>
                  <w:spacing w:val="-1"/>
                  <w:lang w:eastAsia="en-GB"/>
                </w:rPr>
                <w:delText>conditions</w:delText>
              </w:r>
              <w:r w:rsidRPr="00D20C7A" w:rsidDel="003A6495">
                <w:rPr>
                  <w:rFonts w:ascii="Arial" w:hAnsi="Arial" w:cs="Arial"/>
                  <w:spacing w:val="-5"/>
                  <w:lang w:eastAsia="en-GB"/>
                </w:rPr>
                <w:delText xml:space="preserve"> </w:delText>
              </w:r>
              <w:r w:rsidRPr="00D20C7A" w:rsidDel="003A6495">
                <w:rPr>
                  <w:rFonts w:ascii="Arial" w:hAnsi="Arial" w:cs="Arial"/>
                  <w:lang w:eastAsia="en-GB"/>
                </w:rPr>
                <w:delText>set</w:delText>
              </w:r>
              <w:r w:rsidRPr="00D20C7A" w:rsidDel="003A6495">
                <w:rPr>
                  <w:rFonts w:ascii="Arial" w:hAnsi="Arial" w:cs="Arial"/>
                  <w:spacing w:val="-9"/>
                  <w:lang w:eastAsia="en-GB"/>
                </w:rPr>
                <w:delText xml:space="preserve"> </w:delText>
              </w:r>
              <w:r w:rsidRPr="00D20C7A" w:rsidDel="003A6495">
                <w:rPr>
                  <w:rFonts w:ascii="Arial" w:hAnsi="Arial" w:cs="Arial"/>
                  <w:spacing w:val="-2"/>
                  <w:lang w:eastAsia="en-GB"/>
                </w:rPr>
                <w:delText>out</w:delText>
              </w:r>
              <w:r w:rsidRPr="00D20C7A" w:rsidDel="003A6495">
                <w:rPr>
                  <w:rFonts w:ascii="Arial" w:hAnsi="Arial" w:cs="Arial"/>
                  <w:spacing w:val="-4"/>
                  <w:lang w:eastAsia="en-GB"/>
                </w:rPr>
                <w:delText xml:space="preserve"> </w:delText>
              </w:r>
              <w:r w:rsidRPr="00D20C7A" w:rsidDel="003A6495">
                <w:rPr>
                  <w:rFonts w:ascii="Arial" w:hAnsi="Arial" w:cs="Arial"/>
                  <w:spacing w:val="-1"/>
                  <w:lang w:eastAsia="en-GB"/>
                </w:rPr>
                <w:delText>in</w:delText>
              </w:r>
              <w:r w:rsidRPr="00D20C7A" w:rsidDel="003A6495">
                <w:rPr>
                  <w:rFonts w:ascii="Arial" w:hAnsi="Arial" w:cs="Arial"/>
                  <w:spacing w:val="-8"/>
                  <w:lang w:eastAsia="en-GB"/>
                </w:rPr>
                <w:delText xml:space="preserve"> </w:delText>
              </w:r>
              <w:r w:rsidRPr="00D20C7A" w:rsidDel="003A6495">
                <w:rPr>
                  <w:rFonts w:ascii="Arial" w:hAnsi="Arial" w:cs="Arial"/>
                  <w:spacing w:val="-1"/>
                  <w:lang w:eastAsia="en-GB"/>
                </w:rPr>
                <w:delText>this</w:delText>
              </w:r>
              <w:r w:rsidRPr="00D20C7A" w:rsidDel="003A6495">
                <w:rPr>
                  <w:rFonts w:ascii="Arial" w:hAnsi="Arial" w:cs="Arial"/>
                  <w:spacing w:val="25"/>
                  <w:w w:val="99"/>
                  <w:lang w:eastAsia="en-GB"/>
                </w:rPr>
                <w:delText xml:space="preserve"> </w:delText>
              </w:r>
              <w:r w:rsidRPr="00D20C7A" w:rsidDel="003A6495">
                <w:rPr>
                  <w:rFonts w:ascii="Arial" w:hAnsi="Arial" w:cs="Arial"/>
                  <w:spacing w:val="-1"/>
                  <w:lang w:eastAsia="en-GB"/>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proofErr w:type="gramStart"/>
            <w:r w:rsidRPr="00D20C7A">
              <w:rPr>
                <w:rFonts w:ascii="Arial" w:hAnsi="Arial" w:cs="Arial"/>
                <w:lang w:eastAsia="en-GB"/>
              </w:rPr>
              <w:t>a</w:t>
            </w:r>
            <w:proofErr w:type="gramEnd"/>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54" w:author="Angela Quinn (NESO)" w:date="2024-10-28T01:12:00Z">
              <w:r w:rsidR="42CCF388" w:rsidRPr="00D20C7A">
                <w:rPr>
                  <w:rFonts w:ascii="Arial" w:hAnsi="Arial" w:cs="Arial"/>
                  <w:spacing w:val="-1"/>
                  <w:lang w:eastAsia="en-GB"/>
                </w:rPr>
                <w:t>/is</w:t>
              </w:r>
            </w:ins>
            <w:r w:rsidRPr="00D20C7A">
              <w:rPr>
                <w:rFonts w:ascii="Arial" w:hAnsi="Arial" w:cs="Arial"/>
                <w:spacing w:val="-5"/>
                <w:lang w:eastAsia="en-GB"/>
              </w:rPr>
              <w:t xml:space="preserve"> </w:t>
            </w:r>
            <w:r w:rsidRPr="00D20C7A">
              <w:rPr>
                <w:rFonts w:ascii="Arial" w:hAnsi="Arial" w:cs="Arial"/>
                <w:lang w:eastAsia="en-GB"/>
              </w:rPr>
              <w:t>no</w:t>
            </w:r>
            <w:ins w:id="55" w:author="Angela Quinn (NESO)" w:date="2024-10-28T01:12:00Z">
              <w:r w:rsidR="3AC84A7F" w:rsidRPr="00D20C7A">
                <w:rPr>
                  <w:rFonts w:ascii="Arial" w:hAnsi="Arial" w:cs="Arial"/>
                  <w:lang w:eastAsia="en-GB"/>
                </w:rPr>
                <w:t xml:space="preserve">t (delete as appropriate) </w:t>
              </w:r>
            </w:ins>
            <w:r w:rsidRPr="00D20C7A">
              <w:rPr>
                <w:rFonts w:ascii="Arial" w:hAnsi="Arial" w:cs="Arial"/>
                <w:spacing w:val="-9"/>
                <w:lang w:eastAsia="en-GB"/>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56" w:author="Angela Quinn (NESO)" w:date="2024-10-18T12:51:00Z">
              <w:r w:rsidRPr="6AFBC584" w:rsidDel="00D20C7A">
                <w:rPr>
                  <w:rFonts w:ascii="Arial" w:hAnsi="Arial" w:cs="Arial"/>
                  <w:lang w:eastAsia="en-GB"/>
                </w:rPr>
                <w:delText xml:space="preserve"> 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0C7A" w:rsidRDefault="00D20C7A" w:rsidP="00D20C7A">
            <w:pPr>
              <w:widowControl w:val="0"/>
              <w:kinsoku w:val="0"/>
              <w:overflowPunct w:val="0"/>
              <w:autoSpaceDE w:val="0"/>
              <w:autoSpaceDN w:val="0"/>
              <w:adjustRightInd w:val="0"/>
              <w:spacing w:line="276" w:lineRule="auto"/>
              <w:ind w:left="104" w:right="702"/>
              <w:rPr>
                <w:rFonts w:ascii="Arial" w:hAnsi="Arial" w:cs="Arial"/>
                <w:spacing w:val="-3"/>
                <w:lang w:eastAsia="en-GB"/>
              </w:rPr>
            </w:pPr>
            <w:del w:id="57" w:author="Angela Quinn (NESO)" w:date="2024-10-28T01:13:00Z">
              <w:r w:rsidRPr="1BF2DD21" w:rsidDel="00D20C7A">
                <w:rPr>
                  <w:rFonts w:ascii="Arial" w:hAnsi="Arial" w:cs="Arial"/>
                  <w:lang w:eastAsia="en-GB"/>
                </w:rPr>
                <w:delText xml:space="preserve">Capacity up to the limit above can be transferred between this GSP and the GSP’s listed above. </w:delText>
              </w:r>
            </w:del>
            <w:del w:id="58" w:author="Angela Quinn (NESO)" w:date="2024-10-18T12:54:00Z">
              <w:r w:rsidRPr="1BF2DD21" w:rsidDel="00D20C7A">
                <w:rPr>
                  <w:rFonts w:ascii="Arial" w:hAnsi="Arial" w:cs="Arial"/>
                  <w:lang w:eastAsia="en-GB"/>
                </w:rPr>
                <w:delText>The</w:delText>
              </w:r>
            </w:del>
            <w:del w:id="59" w:author="Angela Quinn (NESO)" w:date="2024-10-28T01:13:00Z">
              <w:r w:rsidRPr="1BF2DD21" w:rsidDel="00D20C7A">
                <w:rPr>
                  <w:rFonts w:ascii="Arial" w:hAnsi="Arial" w:cs="Arial"/>
                  <w:lang w:eastAsia="en-GB"/>
                </w:rPr>
                <w:delText xml:space="preserve"> M</w:delText>
              </w:r>
            </w:del>
            <w:del w:id="60" w:author="Angela Quinn (NESO)" w:date="2024-10-18T12:54:00Z">
              <w:r w:rsidRPr="1BF2DD21" w:rsidDel="00D20C7A">
                <w:rPr>
                  <w:rFonts w:ascii="Arial" w:hAnsi="Arial" w:cs="Arial"/>
                  <w:lang w:eastAsia="en-GB"/>
                </w:rPr>
                <w:delText>ateriality</w:delText>
              </w:r>
            </w:del>
            <w:del w:id="61" w:author="Angela Quinn (NESO)" w:date="2024-10-28T01:13:00Z">
              <w:r w:rsidRPr="1BF2DD21" w:rsidDel="00D20C7A">
                <w:rPr>
                  <w:rFonts w:ascii="Arial" w:hAnsi="Arial" w:cs="Arial"/>
                  <w:lang w:eastAsia="en-GB"/>
                </w:rPr>
                <w:delText xml:space="preserve"> T</w:delText>
              </w:r>
            </w:del>
            <w:del w:id="62" w:author="Angela Quinn (NESO)" w:date="2024-10-18T12:54:00Z">
              <w:r w:rsidRPr="1BF2DD21" w:rsidDel="00D20C7A">
                <w:rPr>
                  <w:rFonts w:ascii="Arial" w:hAnsi="Arial" w:cs="Arial"/>
                  <w:lang w:eastAsia="en-GB"/>
                </w:rPr>
                <w:delText>rigger</w:delText>
              </w:r>
            </w:del>
            <w:del w:id="63" w:author="Angela Quinn (NESO)" w:date="2024-10-28T01:13:00Z">
              <w:r w:rsidRPr="1BF2DD21" w:rsidDel="00D20C7A">
                <w:rPr>
                  <w:rFonts w:ascii="Arial" w:hAnsi="Arial" w:cs="Arial"/>
                  <w:lang w:eastAsia="en-GB"/>
                </w:rPr>
                <w:delText xml:space="preserve"> </w:delText>
              </w:r>
            </w:del>
            <w:del w:id="64" w:author="Angela Quinn (NESO)" w:date="2024-10-18T12:54:00Z">
              <w:r w:rsidRPr="1BF2DD21" w:rsidDel="00D20C7A">
                <w:rPr>
                  <w:rFonts w:ascii="Arial" w:hAnsi="Arial" w:cs="Arial"/>
                  <w:lang w:eastAsia="en-GB"/>
                </w:rPr>
                <w:delText>of</w:delText>
              </w:r>
            </w:del>
            <w:del w:id="65" w:author="Angela Quinn (NESO)" w:date="2024-10-28T01:13:00Z">
              <w:r w:rsidRPr="1BF2DD21" w:rsidDel="00D20C7A">
                <w:rPr>
                  <w:rFonts w:ascii="Arial" w:hAnsi="Arial" w:cs="Arial"/>
                  <w:lang w:eastAsia="en-GB"/>
                </w:rPr>
                <w:delText xml:space="preserve"> </w:delText>
              </w:r>
            </w:del>
            <w:del w:id="66" w:author="Angela Quinn (NESO)" w:date="2024-10-18T12:54:00Z">
              <w:r w:rsidRPr="1BF2DD21" w:rsidDel="00D20C7A">
                <w:rPr>
                  <w:rFonts w:ascii="Arial" w:hAnsi="Arial" w:cs="Arial"/>
                  <w:lang w:eastAsia="en-GB"/>
                </w:rPr>
                <w:delText>the</w:delText>
              </w:r>
            </w:del>
            <w:del w:id="67" w:author="Angela Quinn (NESO)" w:date="2024-10-28T01:13:00Z">
              <w:r w:rsidRPr="1BF2DD21" w:rsidDel="00D20C7A">
                <w:rPr>
                  <w:rFonts w:ascii="Arial" w:hAnsi="Arial" w:cs="Arial"/>
                  <w:lang w:eastAsia="en-GB"/>
                </w:rPr>
                <w:delText xml:space="preserve"> </w:delText>
              </w:r>
            </w:del>
            <w:del w:id="68" w:author="Angela Quinn (NESO)" w:date="2024-10-18T12:54:00Z">
              <w:r w:rsidRPr="1BF2DD21" w:rsidDel="00D20C7A">
                <w:rPr>
                  <w:rFonts w:ascii="Arial" w:hAnsi="Arial" w:cs="Arial"/>
                  <w:lang w:eastAsia="en-GB"/>
                </w:rPr>
                <w:delText>donor</w:delText>
              </w:r>
            </w:del>
            <w:del w:id="69" w:author="Angela Quinn (NESO)" w:date="2024-10-28T01:13:00Z">
              <w:r w:rsidRPr="1BF2DD21" w:rsidDel="00D20C7A">
                <w:rPr>
                  <w:rFonts w:ascii="Arial" w:hAnsi="Arial" w:cs="Arial"/>
                  <w:lang w:eastAsia="en-GB"/>
                </w:rPr>
                <w:delText xml:space="preserve"> </w:delText>
              </w:r>
            </w:del>
            <w:del w:id="70" w:author="Angela Quinn (NESO)" w:date="2024-10-18T12:54:00Z">
              <w:r w:rsidRPr="1BF2DD21" w:rsidDel="00D20C7A">
                <w:rPr>
                  <w:rFonts w:ascii="Arial" w:hAnsi="Arial" w:cs="Arial"/>
                  <w:lang w:eastAsia="en-GB"/>
                </w:rPr>
                <w:delText>GSP should</w:delText>
              </w:r>
            </w:del>
            <w:del w:id="71" w:author="Angela Quinn (NESO)" w:date="2024-10-28T01:13:00Z">
              <w:r w:rsidRPr="1BF2DD21" w:rsidDel="00D20C7A">
                <w:rPr>
                  <w:rFonts w:ascii="Arial" w:hAnsi="Arial" w:cs="Arial"/>
                  <w:lang w:eastAsia="en-GB"/>
                </w:rPr>
                <w:delText xml:space="preserve"> </w:delText>
              </w:r>
            </w:del>
            <w:del w:id="72" w:author="Angela Quinn (NESO)" w:date="2024-10-18T12:54:00Z">
              <w:r w:rsidRPr="1BF2DD21" w:rsidDel="00D20C7A">
                <w:rPr>
                  <w:rFonts w:ascii="Arial" w:hAnsi="Arial" w:cs="Arial"/>
                  <w:lang w:eastAsia="en-GB"/>
                </w:rPr>
                <w:delText>be</w:delText>
              </w:r>
            </w:del>
            <w:del w:id="73" w:author="Angela Quinn (NESO)" w:date="2024-10-28T01:13:00Z">
              <w:r w:rsidRPr="1BF2DD21" w:rsidDel="00D20C7A">
                <w:rPr>
                  <w:rFonts w:ascii="Arial" w:hAnsi="Arial" w:cs="Arial"/>
                  <w:lang w:eastAsia="en-GB"/>
                </w:rPr>
                <w:delText xml:space="preserve"> </w:delText>
              </w:r>
            </w:del>
            <w:del w:id="74" w:author="Angela Quinn (NESO)" w:date="2024-10-18T12:54:00Z">
              <w:r w:rsidRPr="1BF2DD21" w:rsidDel="00D20C7A">
                <w:rPr>
                  <w:rFonts w:ascii="Arial" w:hAnsi="Arial" w:cs="Arial"/>
                  <w:lang w:eastAsia="en-GB"/>
                </w:rPr>
                <w:delText>lowered</w:delText>
              </w:r>
            </w:del>
            <w:del w:id="75" w:author="Angela Quinn (NESO)" w:date="2024-10-28T01:13:00Z">
              <w:r w:rsidRPr="1BF2DD21" w:rsidDel="00D20C7A">
                <w:rPr>
                  <w:rFonts w:ascii="Arial" w:hAnsi="Arial" w:cs="Arial"/>
                  <w:lang w:eastAsia="en-GB"/>
                </w:rPr>
                <w:delText xml:space="preserve"> </w:delText>
              </w:r>
            </w:del>
            <w:del w:id="76" w:author="Angela Quinn (NESO)" w:date="2024-10-18T12:54:00Z">
              <w:r w:rsidRPr="1BF2DD21" w:rsidDel="00D20C7A">
                <w:rPr>
                  <w:rFonts w:ascii="Arial" w:hAnsi="Arial" w:cs="Arial"/>
                  <w:lang w:eastAsia="en-GB"/>
                </w:rPr>
                <w:delText>and</w:delText>
              </w:r>
            </w:del>
            <w:del w:id="77" w:author="Angela Quinn (NESO)" w:date="2024-10-28T01:13:00Z">
              <w:r w:rsidRPr="1BF2DD21" w:rsidDel="00D20C7A">
                <w:rPr>
                  <w:rFonts w:ascii="Arial" w:hAnsi="Arial" w:cs="Arial"/>
                  <w:lang w:eastAsia="en-GB"/>
                </w:rPr>
                <w:delText xml:space="preserve"> </w:delText>
              </w:r>
            </w:del>
            <w:del w:id="78" w:author="Angela Quinn (NESO)" w:date="2024-10-18T12:54:00Z">
              <w:r w:rsidRPr="1BF2DD21" w:rsidDel="00D20C7A">
                <w:rPr>
                  <w:rFonts w:ascii="Arial" w:hAnsi="Arial" w:cs="Arial"/>
                  <w:lang w:eastAsia="en-GB"/>
                </w:rPr>
                <w:delText>the</w:delText>
              </w:r>
            </w:del>
            <w:del w:id="79" w:author="Angela Quinn (NESO)" w:date="2024-10-28T01:13:00Z">
              <w:r w:rsidRPr="1BF2DD21" w:rsidDel="00D20C7A">
                <w:rPr>
                  <w:rFonts w:ascii="Arial" w:hAnsi="Arial" w:cs="Arial"/>
                  <w:lang w:eastAsia="en-GB"/>
                </w:rPr>
                <w:delText xml:space="preserve"> </w:delText>
              </w:r>
            </w:del>
            <w:del w:id="80" w:author="Angela Quinn (NESO)" w:date="2024-10-18T12:54:00Z">
              <w:r w:rsidRPr="1BF2DD21" w:rsidDel="00D20C7A">
                <w:rPr>
                  <w:rFonts w:ascii="Arial" w:hAnsi="Arial" w:cs="Arial"/>
                  <w:lang w:eastAsia="en-GB"/>
                </w:rPr>
                <w:delText>recipient</w:delText>
              </w:r>
            </w:del>
            <w:del w:id="81" w:author="Angela Quinn (NESO)" w:date="2024-10-28T01:13:00Z">
              <w:r w:rsidRPr="1BF2DD21" w:rsidDel="00D20C7A">
                <w:rPr>
                  <w:rFonts w:ascii="Arial" w:hAnsi="Arial" w:cs="Arial"/>
                  <w:lang w:eastAsia="en-GB"/>
                </w:rPr>
                <w:delText xml:space="preserve"> </w:delText>
              </w:r>
            </w:del>
            <w:del w:id="82" w:author="Angela Quinn (NESO)" w:date="2024-10-18T12:54:00Z">
              <w:r w:rsidRPr="1BF2DD21" w:rsidDel="00D20C7A">
                <w:rPr>
                  <w:rFonts w:ascii="Arial" w:hAnsi="Arial" w:cs="Arial"/>
                  <w:lang w:eastAsia="en-GB"/>
                </w:rPr>
                <w:delText>raised</w:delText>
              </w:r>
            </w:del>
            <w:del w:id="83" w:author="Angela Quinn (NESO)" w:date="2024-10-28T01:13:00Z">
              <w:r w:rsidRPr="1BF2DD21" w:rsidDel="00D20C7A">
                <w:rPr>
                  <w:rFonts w:ascii="Arial" w:hAnsi="Arial" w:cs="Arial"/>
                  <w:lang w:eastAsia="en-GB"/>
                </w:rPr>
                <w:delText xml:space="preserve"> </w:delText>
              </w:r>
            </w:del>
            <w:del w:id="84" w:author="Angela Quinn (NESO)" w:date="2024-10-18T12:54:00Z">
              <w:r w:rsidRPr="1BF2DD21" w:rsidDel="00D20C7A">
                <w:rPr>
                  <w:rFonts w:ascii="Arial" w:hAnsi="Arial" w:cs="Arial"/>
                  <w:lang w:eastAsia="en-GB"/>
                </w:rPr>
                <w:delText>by</w:delText>
              </w:r>
            </w:del>
            <w:del w:id="85" w:author="Angela Quinn (NESO)" w:date="2024-10-28T01:13:00Z">
              <w:r w:rsidRPr="1BF2DD21" w:rsidDel="00D20C7A">
                <w:rPr>
                  <w:rFonts w:ascii="Arial" w:hAnsi="Arial" w:cs="Arial"/>
                  <w:lang w:eastAsia="en-GB"/>
                </w:rPr>
                <w:delText xml:space="preserve"> </w:delText>
              </w:r>
            </w:del>
            <w:del w:id="86" w:author="Angela Quinn (NESO)" w:date="2024-10-18T12:54:00Z">
              <w:r w:rsidRPr="1BF2DD21" w:rsidDel="00D20C7A">
                <w:rPr>
                  <w:rFonts w:ascii="Arial" w:hAnsi="Arial" w:cs="Arial"/>
                  <w:lang w:eastAsia="en-GB"/>
                </w:rPr>
                <w:delText>the</w:delText>
              </w:r>
            </w:del>
            <w:del w:id="87" w:author="Angela Quinn (NESO)" w:date="2024-10-28T01:13:00Z">
              <w:r w:rsidRPr="1BF2DD21" w:rsidDel="00D20C7A">
                <w:rPr>
                  <w:rFonts w:ascii="Arial" w:hAnsi="Arial" w:cs="Arial"/>
                  <w:lang w:eastAsia="en-GB"/>
                </w:rPr>
                <w:delText xml:space="preserve"> </w:delText>
              </w:r>
            </w:del>
            <w:del w:id="88" w:author="Angela Quinn (NESO)" w:date="2024-10-18T12:54:00Z">
              <w:r w:rsidRPr="1BF2DD21" w:rsidDel="00D20C7A">
                <w:rPr>
                  <w:rFonts w:ascii="Arial" w:hAnsi="Arial" w:cs="Arial"/>
                  <w:lang w:eastAsia="en-GB"/>
                </w:rPr>
                <w:delText>same</w:delText>
              </w:r>
            </w:del>
            <w:del w:id="89" w:author="Angela Quinn (NESO)" w:date="2024-10-28T01:13:00Z">
              <w:r w:rsidRPr="1BF2DD21" w:rsidDel="00D20C7A">
                <w:rPr>
                  <w:rFonts w:ascii="Arial" w:hAnsi="Arial" w:cs="Arial"/>
                  <w:lang w:eastAsia="en-GB"/>
                </w:rPr>
                <w:delText xml:space="preserve"> </w:delText>
              </w:r>
            </w:del>
            <w:del w:id="90" w:author="Angela Quinn (NESO)" w:date="2024-10-18T12:54:00Z">
              <w:r w:rsidRPr="1BF2DD21" w:rsidDel="00D20C7A">
                <w:rPr>
                  <w:rFonts w:ascii="Arial" w:hAnsi="Arial" w:cs="Arial"/>
                  <w:lang w:eastAsia="en-GB"/>
                </w:rPr>
                <w:delText>amount</w:delText>
              </w:r>
            </w:del>
            <w:del w:id="91" w:author="Angela Quinn (NESO)" w:date="2024-10-28T01:13:00Z">
              <w:r w:rsidRPr="1BF2DD21" w:rsidDel="00D20C7A">
                <w:rPr>
                  <w:rFonts w:ascii="Arial" w:hAnsi="Arial" w:cs="Arial"/>
                  <w:lang w:eastAsia="en-GB"/>
                </w:rPr>
                <w:delText xml:space="preserve"> </w:delText>
              </w:r>
            </w:del>
            <w:del w:id="92" w:author="Angela Quinn (NESO)" w:date="2024-10-18T12:54:00Z">
              <w:r w:rsidRPr="1BF2DD21" w:rsidDel="00D20C7A">
                <w:rPr>
                  <w:rFonts w:ascii="Arial" w:hAnsi="Arial" w:cs="Arial"/>
                  <w:lang w:eastAsia="en-GB"/>
                </w:rPr>
                <w:delText>with</w:delText>
              </w:r>
            </w:del>
            <w:del w:id="93" w:author="Angela Quinn (NESO)" w:date="2024-10-28T01:13:00Z">
              <w:r w:rsidRPr="1BF2DD21" w:rsidDel="00D20C7A">
                <w:rPr>
                  <w:rFonts w:ascii="Arial" w:hAnsi="Arial" w:cs="Arial"/>
                  <w:lang w:eastAsia="en-GB"/>
                </w:rPr>
                <w:delText xml:space="preserve"> </w:delText>
              </w:r>
            </w:del>
            <w:del w:id="94" w:author="Angela Quinn (NESO)" w:date="2024-10-18T12:54:00Z">
              <w:r w:rsidRPr="1BF2DD21" w:rsidDel="00D20C7A">
                <w:rPr>
                  <w:rFonts w:ascii="Arial" w:hAnsi="Arial" w:cs="Arial"/>
                  <w:lang w:eastAsia="en-GB"/>
                </w:rPr>
                <w:delText>both</w:delText>
              </w:r>
            </w:del>
            <w:del w:id="95" w:author="Angela Quinn (NESO)" w:date="2024-10-28T01:13:00Z">
              <w:r w:rsidRPr="1BF2DD21" w:rsidDel="00D20C7A">
                <w:rPr>
                  <w:rFonts w:ascii="Arial" w:hAnsi="Arial" w:cs="Arial"/>
                  <w:lang w:eastAsia="en-GB"/>
                </w:rPr>
                <w:delText xml:space="preserve"> </w:delText>
              </w:r>
            </w:del>
            <w:del w:id="96" w:author="Angela Quinn (NESO)" w:date="2024-10-18T12:54:00Z">
              <w:r w:rsidRPr="1BF2DD21" w:rsidDel="00D20C7A">
                <w:rPr>
                  <w:rFonts w:ascii="Arial" w:hAnsi="Arial" w:cs="Arial"/>
                  <w:lang w:eastAsia="en-GB"/>
                </w:rPr>
                <w:delText>GSP</w:delText>
              </w:r>
            </w:del>
            <w:del w:id="97" w:author="Angela Quinn (NESO)" w:date="2024-10-28T01:13:00Z">
              <w:r w:rsidRPr="1BF2DD21" w:rsidDel="00D20C7A">
                <w:rPr>
                  <w:rFonts w:ascii="Arial" w:hAnsi="Arial" w:cs="Arial"/>
                  <w:lang w:eastAsia="en-GB"/>
                </w:rPr>
                <w:delText xml:space="preserve"> </w:delText>
              </w:r>
            </w:del>
            <w:del w:id="98" w:author="Angela Quinn (NESO)" w:date="2024-10-18T12:54:00Z">
              <w:r w:rsidRPr="1BF2DD21" w:rsidDel="00D20C7A">
                <w:rPr>
                  <w:rFonts w:ascii="Arial" w:hAnsi="Arial" w:cs="Arial"/>
                  <w:lang w:eastAsia="en-GB"/>
                </w:rPr>
                <w:delText>Appendix</w:delText>
              </w:r>
            </w:del>
            <w:del w:id="99" w:author="Angela Quinn (NESO)" w:date="2024-10-28T01:13:00Z">
              <w:r w:rsidRPr="1BF2DD21" w:rsidDel="00D20C7A">
                <w:rPr>
                  <w:rFonts w:ascii="Arial" w:hAnsi="Arial" w:cs="Arial"/>
                  <w:lang w:eastAsia="en-GB"/>
                </w:rPr>
                <w:delText xml:space="preserve"> </w:delText>
              </w:r>
            </w:del>
            <w:del w:id="100" w:author="Angela Quinn (NESO)" w:date="2024-10-18T12:54:00Z">
              <w:r w:rsidRPr="1BF2DD21" w:rsidDel="00D20C7A">
                <w:rPr>
                  <w:rFonts w:ascii="Arial" w:hAnsi="Arial" w:cs="Arial"/>
                  <w:lang w:eastAsia="en-GB"/>
                </w:rPr>
                <w:delText>G</w:delText>
              </w:r>
            </w:del>
            <w:del w:id="101" w:author="Angela Quinn (NESO)" w:date="2024-10-28T01:13:00Z">
              <w:r w:rsidRPr="1BF2DD21" w:rsidDel="00D20C7A">
                <w:rPr>
                  <w:rFonts w:ascii="Arial" w:hAnsi="Arial" w:cs="Arial"/>
                  <w:lang w:eastAsia="en-GB"/>
                </w:rPr>
                <w:delText xml:space="preserve"> </w:delText>
              </w:r>
            </w:del>
            <w:del w:id="102" w:author="Angela Quinn (NESO)" w:date="2024-10-18T12:54:00Z">
              <w:r w:rsidRPr="1BF2DD21" w:rsidDel="00D20C7A">
                <w:rPr>
                  <w:rFonts w:ascii="Arial" w:hAnsi="Arial" w:cs="Arial"/>
                  <w:lang w:eastAsia="en-GB"/>
                </w:rPr>
                <w:delText>updates</w:delText>
              </w:r>
            </w:del>
            <w:del w:id="103" w:author="Angela Quinn (NESO)" w:date="2024-10-28T01:13:00Z">
              <w:r w:rsidRPr="1BF2DD21" w:rsidDel="00D20C7A">
                <w:rPr>
                  <w:rFonts w:ascii="Arial" w:hAnsi="Arial" w:cs="Arial"/>
                  <w:lang w:eastAsia="en-GB"/>
                </w:rPr>
                <w:delText xml:space="preserve"> </w:delText>
              </w:r>
            </w:del>
            <w:del w:id="104" w:author="Angela Quinn (NESO)" w:date="2024-10-18T12:54:00Z">
              <w:r w:rsidRPr="1BF2DD21" w:rsidDel="00D20C7A">
                <w:rPr>
                  <w:rFonts w:ascii="Arial" w:hAnsi="Arial" w:cs="Arial"/>
                  <w:lang w:eastAsia="en-GB"/>
                </w:rPr>
                <w:delText>submitted</w:delText>
              </w:r>
            </w:del>
            <w:del w:id="105" w:author="Angela Quinn (NESO)" w:date="2024-10-28T01:13:00Z">
              <w:r w:rsidRPr="1BF2DD21" w:rsidDel="00D20C7A">
                <w:rPr>
                  <w:rFonts w:ascii="Arial" w:hAnsi="Arial" w:cs="Arial"/>
                  <w:lang w:eastAsia="en-GB"/>
                </w:rPr>
                <w:delText xml:space="preserve"> </w:delText>
              </w:r>
            </w:del>
            <w:del w:id="106" w:author="Angela Quinn (NESO)" w:date="2024-10-18T12:54:00Z">
              <w:r w:rsidRPr="1BF2DD21" w:rsidDel="00D20C7A">
                <w:rPr>
                  <w:rFonts w:ascii="Arial" w:hAnsi="Arial" w:cs="Arial"/>
                  <w:lang w:eastAsia="en-GB"/>
                </w:rPr>
                <w:delText>together.</w:delText>
              </w:r>
            </w:del>
            <w:del w:id="107" w:author="Angela Quinn (NESO)" w:date="2024-10-28T01:13:00Z">
              <w:r w:rsidRPr="1BF2DD21" w:rsidDel="00D20C7A">
                <w:rPr>
                  <w:rFonts w:ascii="Arial" w:hAnsi="Arial" w:cs="Arial"/>
                  <w:lang w:eastAsia="en-GB"/>
                </w:rPr>
                <w:delText xml:space="preserve"> </w:delText>
              </w:r>
            </w:del>
            <w:del w:id="108" w:author="Angela Quinn (NESO)" w:date="2024-10-18T12:54:00Z">
              <w:r w:rsidRPr="1BF2DD21" w:rsidDel="00D20C7A">
                <w:rPr>
                  <w:rFonts w:ascii="Arial" w:hAnsi="Arial" w:cs="Arial"/>
                  <w:lang w:eastAsia="en-GB"/>
                </w:rPr>
                <w:delText>The</w:delText>
              </w:r>
            </w:del>
            <w:del w:id="109" w:author="Angela Quinn (NESO)" w:date="2024-10-28T01:13:00Z">
              <w:r w:rsidRPr="1BF2DD21" w:rsidDel="00D20C7A">
                <w:rPr>
                  <w:rFonts w:ascii="Arial" w:hAnsi="Arial" w:cs="Arial"/>
                  <w:lang w:eastAsia="en-GB"/>
                </w:rPr>
                <w:delText xml:space="preserve"> </w:delText>
              </w:r>
            </w:del>
            <w:del w:id="110" w:author="Angela Quinn (NESO)" w:date="2024-10-18T12:54:00Z">
              <w:r w:rsidRPr="1BF2DD21" w:rsidDel="00D20C7A">
                <w:rPr>
                  <w:rFonts w:ascii="Arial" w:hAnsi="Arial" w:cs="Arial"/>
                  <w:lang w:eastAsia="en-GB"/>
                </w:rPr>
                <w:delText>Materiality</w:delText>
              </w:r>
            </w:del>
            <w:del w:id="111" w:author="Angela Quinn (NESO)" w:date="2024-10-28T01:13:00Z">
              <w:r w:rsidRPr="1BF2DD21" w:rsidDel="00D20C7A">
                <w:rPr>
                  <w:rFonts w:ascii="Arial" w:hAnsi="Arial" w:cs="Arial"/>
                  <w:lang w:eastAsia="en-GB"/>
                </w:rPr>
                <w:delText xml:space="preserve"> </w:delText>
              </w:r>
            </w:del>
            <w:del w:id="112" w:author="Angela Quinn (NESO)" w:date="2024-10-18T12:54:00Z">
              <w:r w:rsidRPr="1BF2DD21" w:rsidDel="00D20C7A">
                <w:rPr>
                  <w:rFonts w:ascii="Arial" w:hAnsi="Arial" w:cs="Arial"/>
                  <w:lang w:eastAsia="en-GB"/>
                </w:rPr>
                <w:delText>Trigger</w:delText>
              </w:r>
            </w:del>
            <w:del w:id="113" w:author="Angela Quinn (NESO)" w:date="2024-10-28T01:13:00Z">
              <w:r w:rsidRPr="1BF2DD21" w:rsidDel="00D20C7A">
                <w:rPr>
                  <w:rFonts w:ascii="Arial" w:hAnsi="Arial" w:cs="Arial"/>
                  <w:lang w:eastAsia="en-GB"/>
                </w:rPr>
                <w:delText xml:space="preserve"> </w:delText>
              </w:r>
            </w:del>
            <w:del w:id="114" w:author="Angela Quinn (NESO)" w:date="2024-10-18T12:54:00Z">
              <w:r w:rsidRPr="1BF2DD21" w:rsidDel="00D20C7A">
                <w:rPr>
                  <w:rFonts w:ascii="Arial" w:hAnsi="Arial" w:cs="Arial"/>
                  <w:lang w:eastAsia="en-GB"/>
                </w:rPr>
                <w:delText>should</w:delText>
              </w:r>
            </w:del>
            <w:del w:id="115" w:author="Angela Quinn (NESO)" w:date="2024-10-28T01:13:00Z">
              <w:r w:rsidRPr="1BF2DD21" w:rsidDel="00D20C7A">
                <w:rPr>
                  <w:rFonts w:ascii="Arial" w:hAnsi="Arial" w:cs="Arial"/>
                  <w:lang w:eastAsia="en-GB"/>
                </w:rPr>
                <w:delText xml:space="preserve"> </w:delText>
              </w:r>
            </w:del>
            <w:del w:id="116" w:author="Angela Quinn (NESO)" w:date="2024-10-18T12:54:00Z">
              <w:r w:rsidRPr="1BF2DD21" w:rsidDel="00D20C7A">
                <w:rPr>
                  <w:rFonts w:ascii="Arial" w:hAnsi="Arial" w:cs="Arial"/>
                  <w:lang w:eastAsia="en-GB"/>
                </w:rPr>
                <w:delText>not</w:delText>
              </w:r>
            </w:del>
            <w:del w:id="117" w:author="Angela Quinn (NESO)" w:date="2024-10-28T01:13:00Z">
              <w:r w:rsidRPr="1BF2DD21" w:rsidDel="00D20C7A">
                <w:rPr>
                  <w:rFonts w:ascii="Arial" w:hAnsi="Arial" w:cs="Arial"/>
                  <w:lang w:eastAsia="en-GB"/>
                </w:rPr>
                <w:delText xml:space="preserve"> </w:delText>
              </w:r>
            </w:del>
            <w:del w:id="118" w:author="Angela Quinn (NESO)" w:date="2024-10-18T12:54:00Z">
              <w:r w:rsidRPr="1BF2DD21" w:rsidDel="00D20C7A">
                <w:rPr>
                  <w:rFonts w:ascii="Arial" w:hAnsi="Arial" w:cs="Arial"/>
                  <w:lang w:eastAsia="en-GB"/>
                </w:rPr>
                <w:delText>be</w:delText>
              </w:r>
            </w:del>
            <w:del w:id="119" w:author="Angela Quinn (NESO)" w:date="2024-10-28T01:13:00Z">
              <w:r w:rsidRPr="1BF2DD21" w:rsidDel="00D20C7A">
                <w:rPr>
                  <w:rFonts w:ascii="Arial" w:hAnsi="Arial" w:cs="Arial"/>
                  <w:lang w:eastAsia="en-GB"/>
                </w:rPr>
                <w:delText xml:space="preserve"> </w:delText>
              </w:r>
            </w:del>
            <w:del w:id="120" w:author="Angela Quinn (NESO)" w:date="2024-10-18T12:54:00Z">
              <w:r w:rsidRPr="1BF2DD21" w:rsidDel="00D20C7A">
                <w:rPr>
                  <w:rFonts w:ascii="Arial" w:hAnsi="Arial" w:cs="Arial"/>
                  <w:lang w:eastAsia="en-GB"/>
                </w:rPr>
                <w:delText>lowered</w:delText>
              </w:r>
            </w:del>
            <w:del w:id="121" w:author="Angela Quinn (NESO)" w:date="2024-10-28T01:13:00Z">
              <w:r w:rsidRPr="1BF2DD21" w:rsidDel="00D20C7A">
                <w:rPr>
                  <w:rFonts w:ascii="Arial" w:hAnsi="Arial" w:cs="Arial"/>
                  <w:lang w:eastAsia="en-GB"/>
                </w:rPr>
                <w:delText xml:space="preserve"> </w:delText>
              </w:r>
            </w:del>
            <w:del w:id="122" w:author="Angela Quinn (NESO)" w:date="2024-10-18T12:54:00Z">
              <w:r w:rsidRPr="1BF2DD21" w:rsidDel="00D20C7A">
                <w:rPr>
                  <w:rFonts w:ascii="Arial" w:hAnsi="Arial" w:cs="Arial"/>
                  <w:lang w:eastAsia="en-GB"/>
                </w:rPr>
                <w:delText>below</w:delText>
              </w:r>
            </w:del>
            <w:del w:id="123" w:author="Angela Quinn (NESO)" w:date="2024-10-28T01:13:00Z">
              <w:r w:rsidRPr="1BF2DD21" w:rsidDel="00D20C7A">
                <w:rPr>
                  <w:rFonts w:ascii="Arial" w:hAnsi="Arial" w:cs="Arial"/>
                  <w:lang w:eastAsia="en-GB"/>
                </w:rPr>
                <w:delText xml:space="preserve"> </w:delText>
              </w:r>
            </w:del>
            <w:del w:id="124" w:author="Angela Quinn (NESO)" w:date="2024-10-18T12:54:00Z">
              <w:r w:rsidRPr="1BF2DD21" w:rsidDel="00D20C7A">
                <w:rPr>
                  <w:rFonts w:ascii="Arial" w:hAnsi="Arial" w:cs="Arial"/>
                  <w:lang w:eastAsia="en-GB"/>
                </w:rPr>
                <w:delText>the</w:delText>
              </w:r>
            </w:del>
            <w:del w:id="125" w:author="Angela Quinn (NESO)" w:date="2024-10-28T01:13:00Z">
              <w:r w:rsidRPr="1BF2DD21" w:rsidDel="00D20C7A">
                <w:rPr>
                  <w:rFonts w:ascii="Arial" w:hAnsi="Arial" w:cs="Arial"/>
                  <w:lang w:eastAsia="en-GB"/>
                </w:rPr>
                <w:delText xml:space="preserve"> </w:delText>
              </w:r>
            </w:del>
            <w:del w:id="126" w:author="Angela Quinn (NESO)" w:date="2024-10-18T12:54:00Z">
              <w:r w:rsidRPr="1BF2DD21" w:rsidDel="00D20C7A">
                <w:rPr>
                  <w:rFonts w:ascii="Arial" w:hAnsi="Arial" w:cs="Arial"/>
                  <w:lang w:eastAsia="en-GB"/>
                </w:rPr>
                <w:delText>total Developer Capacity on</w:delText>
              </w:r>
            </w:del>
            <w:del w:id="127" w:author="Angela Quinn (NESO)" w:date="2024-10-28T01:13:00Z">
              <w:r w:rsidRPr="1BF2DD21" w:rsidDel="00D20C7A">
                <w:rPr>
                  <w:rFonts w:ascii="Arial" w:hAnsi="Arial" w:cs="Arial"/>
                  <w:lang w:eastAsia="en-GB"/>
                </w:rPr>
                <w:delText xml:space="preserve"> </w:delText>
              </w:r>
            </w:del>
            <w:del w:id="128" w:author="Angela Quinn (NESO)" w:date="2024-10-18T12:54:00Z">
              <w:r w:rsidRPr="1BF2DD21" w:rsidDel="00D20C7A">
                <w:rPr>
                  <w:rFonts w:ascii="Arial" w:hAnsi="Arial" w:cs="Arial"/>
                  <w:lang w:eastAsia="en-GB"/>
                </w:rPr>
                <w:delText>Table</w:delText>
              </w:r>
            </w:del>
            <w:del w:id="129" w:author="Angela Quinn (NESO)" w:date="2024-10-28T01:13:00Z">
              <w:r w:rsidRPr="1BF2DD21" w:rsidDel="00D20C7A">
                <w:rPr>
                  <w:rFonts w:ascii="Arial" w:hAnsi="Arial" w:cs="Arial"/>
                  <w:lang w:eastAsia="en-GB"/>
                </w:rPr>
                <w:delText xml:space="preserve"> </w:delText>
              </w:r>
            </w:del>
            <w:del w:id="130" w:author="Angela Quinn (NESO)" w:date="2024-10-18T12:54:00Z">
              <w:r w:rsidRPr="1BF2DD21" w:rsidDel="00D20C7A">
                <w:rPr>
                  <w:rFonts w:ascii="Arial" w:hAnsi="Arial" w:cs="Arial"/>
                  <w:lang w:eastAsia="en-GB"/>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7"/>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8"/>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w:t>
      </w:r>
      <w:proofErr w:type="gramStart"/>
      <w:r w:rsidRPr="00021179">
        <w:rPr>
          <w:rFonts w:ascii="Arial" w:hAnsi="Arial" w:cs="Arial"/>
        </w:rPr>
        <w:t>[ ]</w:t>
      </w:r>
      <w:proofErr w:type="gramEnd"/>
      <w:r w:rsidRPr="00021179">
        <w:rPr>
          <w:rFonts w:ascii="Arial" w:hAnsi="Arial" w:cs="Arial"/>
        </w:rPr>
        <w:t xml:space="preserve">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proofErr w:type="gramStart"/>
      <w:r w:rsidRPr="00021179">
        <w:rPr>
          <w:rFonts w:ascii="Arial" w:hAnsi="Arial" w:cs="Arial"/>
          <w:b/>
        </w:rPr>
        <w:t>Site Specific</w:t>
      </w:r>
      <w:proofErr w:type="gramEnd"/>
      <w:r w:rsidRPr="00021179">
        <w:rPr>
          <w:rFonts w:ascii="Arial" w:hAnsi="Arial" w:cs="Arial"/>
          <w:b/>
        </w:rPr>
        <w:t xml:space="preserve">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proofErr w:type="gramStart"/>
      <w:r w:rsidRPr="00021179">
        <w:rPr>
          <w:rFonts w:ascii="Arial" w:hAnsi="Arial" w:cs="Arial"/>
          <w:b/>
        </w:rPr>
        <w:t>Site Specific</w:t>
      </w:r>
      <w:proofErr w:type="gramEnd"/>
      <w:r w:rsidRPr="00021179">
        <w:rPr>
          <w:rFonts w:ascii="Arial" w:hAnsi="Arial" w:cs="Arial"/>
          <w:b/>
        </w:rPr>
        <w:t xml:space="preserve">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proofErr w:type="gramStart"/>
      <w:r w:rsidRPr="00021179">
        <w:rPr>
          <w:rFonts w:ascii="Arial" w:hAnsi="Arial" w:cs="Arial"/>
          <w:b/>
        </w:rPr>
        <w:t>Site Specific</w:t>
      </w:r>
      <w:proofErr w:type="gramEnd"/>
      <w:r w:rsidRPr="00021179">
        <w:rPr>
          <w:rFonts w:ascii="Arial" w:hAnsi="Arial" w:cs="Arial"/>
          <w:b/>
        </w:rPr>
        <w:t xml:space="preserve">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131" w:author="Angela Quinn (NESO)" w:date="2024-10-18T12:58:00Z">
        <w:r w:rsidRPr="00021179" w:rsidDel="00323C11">
          <w:rPr>
            <w:rFonts w:ascii="Arial" w:hAnsi="Arial" w:cs="Arial"/>
          </w:rPr>
          <w:delText xml:space="preserve">within the </w:delText>
        </w:r>
        <w:r w:rsidRPr="00021179" w:rsidDel="00323C11">
          <w:rPr>
            <w:rFonts w:ascii="Arial" w:hAnsi="Arial" w:cs="Arial"/>
            <w:b/>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661810" w:rsidRDefault="00021179" w:rsidP="00661810">
      <w:pPr>
        <w:spacing w:line="276" w:lineRule="auto"/>
        <w:ind w:left="360"/>
        <w:contextualSpacing/>
        <w:jc w:val="both"/>
        <w:rPr>
          <w:del w:id="132" w:author="Angela Quinn (NESO)" w:date="2024-10-28T01:22:00Z"/>
          <w:rFonts w:ascii="Arial" w:hAnsi="Arial" w:cs="Arial"/>
        </w:rPr>
      </w:pPr>
      <w:del w:id="133" w:author="Angela Quinn (NESO)" w:date="2024-10-28T01:21:00Z">
        <w:r w:rsidRPr="00661810" w:rsidDel="00021179">
          <w:rPr>
            <w:rFonts w:ascii="Arial" w:hAnsi="Arial" w:cs="Arial"/>
          </w:rPr>
          <w:delText xml:space="preserve">The </w:delText>
        </w:r>
        <w:r w:rsidRPr="00661810" w:rsidDel="00021179">
          <w:rPr>
            <w:rFonts w:ascii="Arial" w:hAnsi="Arial" w:cs="Arial"/>
            <w:b/>
            <w:bCs/>
          </w:rPr>
          <w:delText>User</w:delText>
        </w:r>
        <w:r w:rsidRPr="00661810" w:rsidDel="00021179">
          <w:rPr>
            <w:rFonts w:ascii="Arial" w:hAnsi="Arial" w:cs="Arial"/>
          </w:rPr>
          <w:delText xml:space="preserve"> can propose the addition of new or replacement </w:delText>
        </w:r>
        <w:r w:rsidRPr="00661810" w:rsidDel="00021179">
          <w:rPr>
            <w:rFonts w:ascii="Arial" w:hAnsi="Arial" w:cs="Arial"/>
            <w:b/>
            <w:bCs/>
          </w:rPr>
          <w:delText>Relevant Embedded Power Stations</w:delText>
        </w:r>
        <w:r w:rsidRPr="00661810" w:rsidDel="00021179">
          <w:rPr>
            <w:rFonts w:ascii="Arial" w:hAnsi="Arial" w:cs="Arial"/>
          </w:rPr>
          <w:delText xml:space="preserve"> in Appendix G Schedule 1 Part 1 provided the technical conditions listed are met</w:delText>
        </w:r>
      </w:del>
      <w:del w:id="134" w:author="Angela Quinn (NESO)" w:date="2024-10-18T12:58:00Z">
        <w:r w:rsidRPr="00661810" w:rsidDel="00021179">
          <w:rPr>
            <w:rFonts w:ascii="Arial" w:hAnsi="Arial" w:cs="Arial"/>
          </w:rPr>
          <w:delText xml:space="preserve"> and that the</w:delText>
        </w:r>
      </w:del>
      <w:del w:id="135" w:author="Angela Quinn (NESO)" w:date="2024-10-28T01:21:00Z">
        <w:r w:rsidRPr="00661810" w:rsidDel="00021179">
          <w:rPr>
            <w:rFonts w:ascii="Arial" w:hAnsi="Arial" w:cs="Arial"/>
            <w:b/>
            <w:bCs/>
          </w:rPr>
          <w:delText xml:space="preserve"> Total MWs </w:delText>
        </w:r>
      </w:del>
      <w:del w:id="136" w:author="Angela Quinn (NESO)" w:date="2024-10-18T12:58:00Z">
        <w:r w:rsidRPr="00661810" w:rsidDel="00021179">
          <w:rPr>
            <w:rFonts w:ascii="Arial" w:hAnsi="Arial" w:cs="Arial"/>
          </w:rPr>
          <w:delText xml:space="preserve">Table 1 remains below the </w:delText>
        </w:r>
      </w:del>
      <w:del w:id="137" w:author="Angela Quinn (NESO)" w:date="2024-10-28T01:21:00Z">
        <w:r w:rsidRPr="00661810" w:rsidDel="00021179">
          <w:rPr>
            <w:rFonts w:ascii="Arial" w:hAnsi="Arial" w:cs="Arial"/>
            <w:b/>
            <w:bCs/>
          </w:rPr>
          <w:delText>Materiality Trigger.</w:delText>
        </w:r>
      </w:del>
      <w:r w:rsidRPr="00661810">
        <w:rPr>
          <w:rFonts w:ascii="Arial" w:hAnsi="Arial" w:cs="Arial"/>
        </w:rPr>
        <w:t xml:space="preserve"> </w:t>
      </w:r>
      <w:del w:id="138" w:author="Angela Quinn (NESO)" w:date="2024-10-28T01:22:00Z">
        <w:r w:rsidRPr="00661810" w:rsidDel="00021179">
          <w:rPr>
            <w:rFonts w:ascii="Arial" w:hAnsi="Arial" w:cs="Arial"/>
          </w:rPr>
          <w:delText xml:space="preserve">Any such additions will be formally agreed between </w:delText>
        </w:r>
        <w:r w:rsidRPr="00661810" w:rsidDel="00021179">
          <w:rPr>
            <w:rFonts w:ascii="Arial" w:hAnsi="Arial" w:cs="Arial"/>
            <w:b/>
            <w:bCs/>
          </w:rPr>
          <w:delText>The Company</w:delText>
        </w:r>
        <w:r w:rsidRPr="00661810" w:rsidDel="00021179">
          <w:rPr>
            <w:rFonts w:ascii="Arial" w:hAnsi="Arial" w:cs="Arial"/>
          </w:rPr>
          <w:delText xml:space="preserve"> and the </w:delText>
        </w:r>
        <w:r w:rsidRPr="00661810" w:rsidDel="00021179">
          <w:rPr>
            <w:rFonts w:ascii="Arial" w:hAnsi="Arial" w:cs="Arial"/>
            <w:b/>
            <w:bCs/>
          </w:rPr>
          <w:delText xml:space="preserve">User </w:delText>
        </w:r>
        <w:r w:rsidRPr="00661810" w:rsidDel="00021179">
          <w:rPr>
            <w:rFonts w:ascii="Arial" w:hAnsi="Arial" w:cs="Arial"/>
          </w:rPr>
          <w:delText xml:space="preserve">through the administration process (as set out below). Subject always to Paragraph 10.10 of this Schedule 2, </w:delText>
        </w:r>
        <w:r w:rsidRPr="00661810" w:rsidDel="00021179">
          <w:rPr>
            <w:rFonts w:ascii="Arial" w:hAnsi="Arial" w:cs="Arial"/>
            <w:b/>
            <w:bCs/>
          </w:rPr>
          <w:delText>The Company</w:delText>
        </w:r>
        <w:r w:rsidRPr="00661810" w:rsidDel="00021179">
          <w:rPr>
            <w:rFonts w:ascii="Arial" w:hAnsi="Arial" w:cs="Arial"/>
          </w:rPr>
          <w:delText xml:space="preserve"> shall not reduce the </w:delText>
        </w:r>
        <w:r w:rsidRPr="00661810" w:rsidDel="00021179">
          <w:rPr>
            <w:rFonts w:ascii="Arial" w:hAnsi="Arial" w:cs="Arial"/>
            <w:b/>
            <w:bCs/>
          </w:rPr>
          <w:delText>Total MWs</w:delText>
        </w:r>
        <w:r w:rsidRPr="00661810" w:rsidDel="00021179">
          <w:rPr>
            <w:rFonts w:ascii="Arial" w:hAnsi="Arial" w:cs="Arial"/>
          </w:rPr>
          <w:delText xml:space="preserve"> </w:delText>
        </w:r>
      </w:del>
      <w:del w:id="139" w:author="Angela Quinn (NESO)" w:date="2024-10-18T12:58:00Z">
        <w:r w:rsidRPr="00661810" w:rsidDel="00021179">
          <w:rPr>
            <w:rFonts w:ascii="Arial" w:hAnsi="Arial" w:cs="Arial"/>
          </w:rPr>
          <w:delText xml:space="preserve">or </w:delText>
        </w:r>
      </w:del>
      <w:del w:id="140" w:author="Angela Quinn (NESO)" w:date="2024-10-28T01:22:00Z">
        <w:r w:rsidRPr="00661810" w:rsidDel="00021179">
          <w:rPr>
            <w:rFonts w:ascii="Arial" w:hAnsi="Arial" w:cs="Arial"/>
            <w:b/>
            <w:bCs/>
          </w:rPr>
          <w:delText>Materiality Trigger</w:delText>
        </w:r>
      </w:del>
      <w:del w:id="141" w:author="Angela Quinn (NESO)" w:date="2024-10-18T12:58:00Z">
        <w:r w:rsidRPr="00661810" w:rsidDel="00021179">
          <w:rPr>
            <w:rFonts w:ascii="Arial" w:hAnsi="Arial" w:cs="Arial"/>
          </w:rPr>
          <w:delText xml:space="preserve"> </w:delText>
        </w:r>
      </w:del>
      <w:del w:id="142" w:author="Angela Quinn (NESO)" w:date="2024-10-28T01:22:00Z">
        <w:r w:rsidRPr="00661810" w:rsidDel="00021179">
          <w:rPr>
            <w:rFonts w:ascii="Arial" w:hAnsi="Arial" w:cs="Arial"/>
          </w:rPr>
          <w:delText>figure</w:delText>
        </w:r>
      </w:del>
      <w:del w:id="143" w:author="Angela Quinn (NESO)" w:date="2024-10-18T12:58:00Z">
        <w:r w:rsidRPr="00661810" w:rsidDel="00021179">
          <w:rPr>
            <w:rFonts w:ascii="Arial" w:hAnsi="Arial" w:cs="Arial"/>
          </w:rPr>
          <w:delText>s</w:delText>
        </w:r>
      </w:del>
      <w:del w:id="144" w:author="Angela Quinn (NESO)" w:date="2024-10-28T01:22:00Z">
        <w:r w:rsidRPr="00661810" w:rsidDel="00021179">
          <w:rPr>
            <w:rFonts w:ascii="Arial" w:hAnsi="Arial" w:cs="Arial"/>
          </w:rPr>
          <w:delText xml:space="preserve"> without first notifying the </w:delText>
        </w:r>
        <w:r w:rsidRPr="00661810" w:rsidDel="00021179">
          <w:rPr>
            <w:rFonts w:ascii="Arial" w:hAnsi="Arial" w:cs="Arial"/>
            <w:b/>
            <w:bCs/>
          </w:rPr>
          <w:delText>User</w:delText>
        </w:r>
        <w:r w:rsidRPr="00661810" w:rsidDel="00021179">
          <w:rPr>
            <w:rFonts w:ascii="Arial" w:hAnsi="Arial" w:cs="Arial"/>
          </w:rPr>
          <w:delText xml:space="preserve"> by initiating an </w:delText>
        </w:r>
        <w:r w:rsidRPr="00661810" w:rsidDel="00021179">
          <w:rPr>
            <w:rFonts w:ascii="Arial" w:hAnsi="Arial" w:cs="Arial"/>
            <w:b/>
            <w:bCs/>
          </w:rPr>
          <w:delText xml:space="preserve">Interactivity </w:delText>
        </w:r>
        <w:r w:rsidRPr="00661810" w:rsidDel="00021179">
          <w:rPr>
            <w:rFonts w:ascii="Arial" w:hAnsi="Arial" w:cs="Arial"/>
          </w:rPr>
          <w:delText xml:space="preserve">process. The </w:delText>
        </w:r>
        <w:r w:rsidRPr="00661810" w:rsidDel="00021179">
          <w:rPr>
            <w:rFonts w:ascii="Arial" w:hAnsi="Arial" w:cs="Arial"/>
            <w:b/>
            <w:bCs/>
          </w:rPr>
          <w:delText>User</w:delText>
        </w:r>
        <w:r w:rsidRPr="00661810" w:rsidDel="00021179">
          <w:rPr>
            <w:rFonts w:ascii="Arial" w:hAnsi="Arial" w:cs="Arial"/>
          </w:rPr>
          <w:delText xml:space="preserve"> shall confirm if the potential reduction in </w:delText>
        </w:r>
        <w:r w:rsidRPr="00661810" w:rsidDel="00021179">
          <w:rPr>
            <w:rFonts w:ascii="Arial" w:hAnsi="Arial" w:cs="Arial"/>
            <w:b/>
            <w:bCs/>
          </w:rPr>
          <w:delText>Total MWs</w:delText>
        </w:r>
        <w:r w:rsidRPr="00661810" w:rsidDel="00021179">
          <w:rPr>
            <w:rFonts w:ascii="Arial" w:hAnsi="Arial" w:cs="Arial"/>
          </w:rPr>
          <w:delText xml:space="preserve"> </w:delText>
        </w:r>
      </w:del>
      <w:del w:id="145" w:author="Angela Quinn (NESO)" w:date="2024-10-18T12:59:00Z">
        <w:r w:rsidRPr="00661810" w:rsidDel="00021179">
          <w:rPr>
            <w:rFonts w:ascii="Arial" w:hAnsi="Arial" w:cs="Arial"/>
          </w:rPr>
          <w:delText xml:space="preserve">or </w:delText>
        </w:r>
      </w:del>
      <w:del w:id="146" w:author="Angela Quinn (NESO)" w:date="2024-10-28T01:22:00Z">
        <w:r w:rsidRPr="00661810" w:rsidDel="00021179">
          <w:rPr>
            <w:rFonts w:ascii="Arial" w:hAnsi="Arial" w:cs="Arial"/>
            <w:b/>
            <w:bCs/>
          </w:rPr>
          <w:delText>Materiality Trigger</w:delText>
        </w:r>
      </w:del>
      <w:del w:id="147" w:author="Angela Quinn (NESO)" w:date="2024-10-18T12:59:00Z">
        <w:r w:rsidRPr="00661810" w:rsidDel="00021179">
          <w:rPr>
            <w:rFonts w:ascii="Arial" w:hAnsi="Arial" w:cs="Arial"/>
          </w:rPr>
          <w:delText xml:space="preserve"> </w:delText>
        </w:r>
      </w:del>
      <w:del w:id="148" w:author="Angela Quinn (NESO)" w:date="2024-10-28T01:22:00Z">
        <w:r w:rsidRPr="00661810" w:rsidDel="00021179">
          <w:rPr>
            <w:rFonts w:ascii="Arial" w:hAnsi="Arial" w:cs="Arial"/>
          </w:rPr>
          <w:delText xml:space="preserve">impacts upon any </w:delText>
        </w:r>
        <w:r w:rsidRPr="00661810" w:rsidDel="00021179">
          <w:rPr>
            <w:rFonts w:ascii="Arial" w:hAnsi="Arial" w:cs="Arial"/>
            <w:b/>
            <w:bCs/>
          </w:rPr>
          <w:delText>Relevant Embedded Power Stations</w:delText>
        </w:r>
        <w:r w:rsidRPr="00661810" w:rsidDel="00021179">
          <w:rPr>
            <w:rFonts w:ascii="Arial" w:hAnsi="Arial" w:cs="Arial"/>
          </w:rPr>
          <w:delText xml:space="preserve"> to </w:delText>
        </w:r>
        <w:r w:rsidRPr="00661810" w:rsidDel="00021179">
          <w:rPr>
            <w:rFonts w:ascii="Arial" w:hAnsi="Arial" w:cs="Arial"/>
            <w:b/>
            <w:bCs/>
          </w:rPr>
          <w:delText>The Company</w:delText>
        </w:r>
        <w:r w:rsidRPr="00661810" w:rsidDel="00021179">
          <w:rPr>
            <w:rFonts w:ascii="Arial" w:hAnsi="Arial" w:cs="Arial"/>
          </w:rPr>
          <w:delText xml:space="preserve"> within 10 business days. Should the </w:delText>
        </w:r>
        <w:r w:rsidRPr="00661810" w:rsidDel="00021179">
          <w:rPr>
            <w:rFonts w:ascii="Arial" w:hAnsi="Arial" w:cs="Arial"/>
            <w:b/>
            <w:bCs/>
          </w:rPr>
          <w:delText>User</w:delText>
        </w:r>
        <w:r w:rsidRPr="00661810" w:rsidDel="00021179">
          <w:rPr>
            <w:rFonts w:ascii="Arial" w:hAnsi="Arial" w:cs="Arial"/>
          </w:rPr>
          <w:delText>;</w:delText>
        </w:r>
      </w:del>
    </w:p>
    <w:p w14:paraId="27B46615" w14:textId="77777777" w:rsidR="00021179" w:rsidRPr="00021179" w:rsidRDefault="00021179" w:rsidP="00021179">
      <w:pPr>
        <w:pStyle w:val="ListParagraph"/>
        <w:rPr>
          <w:del w:id="149" w:author="Angela Quinn (NESO)" w:date="2024-10-28T01:22:00Z"/>
          <w:rFonts w:ascii="Arial" w:hAnsi="Arial" w:cs="Arial"/>
        </w:rPr>
      </w:pPr>
    </w:p>
    <w:p w14:paraId="4EBD03CD" w14:textId="7D462215" w:rsidR="00021179" w:rsidRPr="00021179" w:rsidRDefault="00021179" w:rsidP="00021179">
      <w:pPr>
        <w:pStyle w:val="ListParagraph"/>
        <w:numPr>
          <w:ilvl w:val="1"/>
          <w:numId w:val="9"/>
        </w:numPr>
        <w:spacing w:line="276" w:lineRule="auto"/>
        <w:contextualSpacing/>
        <w:jc w:val="both"/>
        <w:rPr>
          <w:del w:id="150" w:author="Angela Quinn (NESO)" w:date="2024-10-28T01:22:00Z"/>
          <w:rFonts w:ascii="Arial" w:hAnsi="Arial" w:cs="Arial"/>
        </w:rPr>
      </w:pPr>
      <w:del w:id="151" w:author="Angela Quinn (NESO)" w:date="2024-10-28T01:22:00Z">
        <w:r w:rsidRPr="6AFBC584" w:rsidDel="00021179">
          <w:rPr>
            <w:rFonts w:ascii="Arial" w:hAnsi="Arial" w:cs="Arial"/>
          </w:rPr>
          <w:delText xml:space="preserve">Either not confirm the impact upon </w:delText>
        </w:r>
        <w:r w:rsidRPr="6AFBC584" w:rsidDel="00021179">
          <w:rPr>
            <w:rFonts w:ascii="Arial" w:hAnsi="Arial" w:cs="Arial"/>
            <w:b/>
            <w:bCs/>
          </w:rPr>
          <w:delText>Relevant Embedded Power Stations</w:delText>
        </w:r>
        <w:r w:rsidRPr="6AFBC584" w:rsidDel="00021179">
          <w:rPr>
            <w:rFonts w:ascii="Arial" w:hAnsi="Arial" w:cs="Arial"/>
          </w:rPr>
          <w:delText xml:space="preserve"> or confirms there is no impact upon </w:delText>
        </w:r>
        <w:r w:rsidRPr="6AFBC584" w:rsidDel="00021179">
          <w:rPr>
            <w:rFonts w:ascii="Arial" w:hAnsi="Arial" w:cs="Arial"/>
            <w:b/>
            <w:bCs/>
          </w:rPr>
          <w:delText>Relevant Embedded Power Stations</w:delText>
        </w:r>
        <w:r w:rsidRPr="6AFBC584" w:rsidDel="00021179">
          <w:rPr>
            <w:rFonts w:ascii="Arial" w:hAnsi="Arial" w:cs="Arial"/>
          </w:rPr>
          <w:delText xml:space="preserve">, the </w:delText>
        </w:r>
        <w:r w:rsidRPr="6AFBC584" w:rsidDel="00021179">
          <w:rPr>
            <w:rFonts w:ascii="Arial" w:hAnsi="Arial" w:cs="Arial"/>
            <w:b/>
            <w:bCs/>
          </w:rPr>
          <w:delText>Total MWs</w:delText>
        </w:r>
        <w:r w:rsidRPr="6AFBC584" w:rsidDel="00021179">
          <w:rPr>
            <w:rFonts w:ascii="Arial" w:hAnsi="Arial" w:cs="Arial"/>
          </w:rPr>
          <w:delText xml:space="preserve"> </w:delText>
        </w:r>
      </w:del>
      <w:del w:id="152" w:author="Angela Quinn (NESO)" w:date="2024-10-18T12:59:00Z">
        <w:r w:rsidRPr="6AFBC584" w:rsidDel="00021179">
          <w:rPr>
            <w:rFonts w:ascii="Arial" w:hAnsi="Arial" w:cs="Arial"/>
          </w:rPr>
          <w:delText xml:space="preserve">and/or </w:delText>
        </w:r>
      </w:del>
      <w:del w:id="153" w:author="Angela Quinn (NESO)" w:date="2024-10-28T01:22:00Z">
        <w:r w:rsidRPr="6AFBC584" w:rsidDel="00021179">
          <w:rPr>
            <w:rFonts w:ascii="Arial" w:hAnsi="Arial" w:cs="Arial"/>
            <w:b/>
            <w:bCs/>
          </w:rPr>
          <w:delText>Materiality Trigger</w:delText>
        </w:r>
      </w:del>
      <w:del w:id="154" w:author="Angela Quinn (NESO)" w:date="2024-10-18T12:59:00Z">
        <w:r w:rsidRPr="6AFBC584" w:rsidDel="00021179">
          <w:rPr>
            <w:rFonts w:ascii="Arial" w:hAnsi="Arial" w:cs="Arial"/>
          </w:rPr>
          <w:delText xml:space="preserve"> </w:delText>
        </w:r>
      </w:del>
      <w:del w:id="155" w:author="Angela Quinn (NESO)" w:date="2024-10-28T01:22:00Z">
        <w:r w:rsidRPr="6AFBC584" w:rsidDel="00021179">
          <w:rPr>
            <w:rFonts w:ascii="Arial" w:hAnsi="Arial" w:cs="Arial"/>
          </w:rPr>
          <w:delText>shall be reduced.</w:delText>
        </w:r>
      </w:del>
    </w:p>
    <w:p w14:paraId="4447B6F3" w14:textId="77777777" w:rsidR="00021179" w:rsidRPr="00021179" w:rsidRDefault="00021179" w:rsidP="00021179">
      <w:pPr>
        <w:pStyle w:val="ListParagraph"/>
        <w:numPr>
          <w:ilvl w:val="1"/>
          <w:numId w:val="9"/>
        </w:numPr>
        <w:spacing w:line="276" w:lineRule="auto"/>
        <w:contextualSpacing/>
        <w:jc w:val="both"/>
        <w:rPr>
          <w:del w:id="156" w:author="Angela Quinn (NESO)" w:date="2024-10-28T01:22:00Z"/>
          <w:rFonts w:ascii="Arial" w:hAnsi="Arial" w:cs="Arial"/>
        </w:rPr>
      </w:pPr>
      <w:del w:id="157" w:author="Angela Quinn (NESO)" w:date="2024-10-28T01:22:00Z">
        <w:r w:rsidRPr="6AFBC584" w:rsidDel="00021179">
          <w:rPr>
            <w:rFonts w:ascii="Arial" w:hAnsi="Arial" w:cs="Arial"/>
          </w:rPr>
          <w:delText xml:space="preserve">Confirm there is an impact upon </w:delText>
        </w:r>
        <w:r w:rsidRPr="6AFBC584" w:rsidDel="00021179">
          <w:rPr>
            <w:rFonts w:ascii="Arial" w:hAnsi="Arial" w:cs="Arial"/>
            <w:b/>
            <w:bCs/>
          </w:rPr>
          <w:delText>Relevant Embedded Power Stations</w:delText>
        </w:r>
        <w:r w:rsidRPr="6AFBC584" w:rsidDel="00021179">
          <w:rPr>
            <w:rFonts w:ascii="Arial" w:hAnsi="Arial" w:cs="Arial"/>
          </w:rPr>
          <w:delText xml:space="preserve">, the </w:delText>
        </w:r>
        <w:r w:rsidRPr="6AFBC584" w:rsidDel="00021179">
          <w:rPr>
            <w:rFonts w:ascii="Arial" w:hAnsi="Arial" w:cs="Arial"/>
            <w:b/>
            <w:bCs/>
          </w:rPr>
          <w:delText>Interactivity Policy</w:delText>
        </w:r>
        <w:r w:rsidRPr="6AFBC584" w:rsidDel="00021179">
          <w:rPr>
            <w:rFonts w:ascii="Arial" w:hAnsi="Arial" w:cs="Arial"/>
          </w:rPr>
          <w:delText xml:space="preserve"> shall be used and any reduction will be dependent upon the outcome of the process described in the </w:delText>
        </w:r>
        <w:r w:rsidRPr="6AFBC584" w:rsidDel="00021179">
          <w:rPr>
            <w:rFonts w:ascii="Arial" w:hAnsi="Arial" w:cs="Arial"/>
            <w:b/>
            <w:bCs/>
          </w:rPr>
          <w:delText>Interactivity Policy</w:delText>
        </w:r>
        <w:r w:rsidRPr="6AFBC584" w:rsidDel="00021179">
          <w:rPr>
            <w:rFonts w:ascii="Arial" w:hAnsi="Arial" w:cs="Arial"/>
          </w:rPr>
          <w:delText>.</w:delText>
        </w:r>
      </w:del>
    </w:p>
    <w:p w14:paraId="0E425C33" w14:textId="77777777" w:rsidR="00021179" w:rsidRPr="00021179" w:rsidRDefault="00021179" w:rsidP="00021179">
      <w:pPr>
        <w:pStyle w:val="ListParagraph"/>
        <w:rPr>
          <w:rFonts w:ascii="Arial" w:hAnsi="Arial" w:cs="Arial"/>
        </w:rPr>
      </w:pPr>
    </w:p>
    <w:p w14:paraId="22D7D4CA" w14:textId="77777777" w:rsidR="00021179" w:rsidRDefault="00021179" w:rsidP="6AFBC584">
      <w:pPr>
        <w:pStyle w:val="ListParagraph"/>
        <w:rPr>
          <w:del w:id="158" w:author="Angela Quinn (NESO)" w:date="2024-10-28T01:19:00Z"/>
          <w:rFonts w:ascii="Arial" w:hAnsi="Arial" w:cs="Arial"/>
          <w:b/>
          <w:bCs/>
        </w:rPr>
      </w:pPr>
      <w:del w:id="159" w:author="Angela Quinn (NESO)" w:date="2024-10-28T01:19:00Z">
        <w:r w:rsidRPr="6AFBC584" w:rsidDel="00021179">
          <w:rPr>
            <w:rFonts w:ascii="Arial" w:hAnsi="Arial" w:cs="Arial"/>
            <w:b/>
            <w:bCs/>
          </w:rPr>
          <w:delText>Transferable Capacity</w:delText>
        </w:r>
      </w:del>
    </w:p>
    <w:p w14:paraId="537BDDC7" w14:textId="77777777" w:rsidR="008E68C3" w:rsidRPr="00021179" w:rsidRDefault="008E68C3" w:rsidP="00021179">
      <w:pPr>
        <w:pStyle w:val="ListParagraph"/>
        <w:rPr>
          <w:del w:id="160" w:author="Angela Quinn (NESO)" w:date="2024-10-28T01:19:00Z"/>
          <w:rFonts w:ascii="Arial" w:hAnsi="Arial" w:cs="Arial"/>
        </w:rPr>
      </w:pPr>
    </w:p>
    <w:p w14:paraId="4D0B0F11" w14:textId="13E8DDFA" w:rsidR="00021179" w:rsidRPr="00021179" w:rsidRDefault="00021179" w:rsidP="00021179">
      <w:pPr>
        <w:ind w:left="720"/>
        <w:jc w:val="both"/>
        <w:rPr>
          <w:del w:id="161" w:author="Angela Quinn (NESO)" w:date="2024-10-28T01:19:00Z"/>
          <w:rFonts w:ascii="Arial" w:hAnsi="Arial" w:cs="Arial"/>
        </w:rPr>
      </w:pPr>
      <w:del w:id="162" w:author="Angela Quinn (NESO)" w:date="2024-10-28T01:19:00Z">
        <w:r w:rsidRPr="6AFBC584" w:rsidDel="00021179">
          <w:rPr>
            <w:rFonts w:ascii="Arial" w:hAnsi="Arial" w:cs="Arial"/>
          </w:rPr>
          <w:delText xml:space="preserve">Where requirements at the </w:delText>
        </w:r>
        <w:r w:rsidRPr="6AFBC584" w:rsidDel="00021179">
          <w:rPr>
            <w:rFonts w:ascii="Arial" w:hAnsi="Arial" w:cs="Arial"/>
            <w:b/>
            <w:bCs/>
          </w:rPr>
          <w:delText>Connection Site</w:delText>
        </w:r>
        <w:r w:rsidRPr="6AFBC584" w:rsidDel="00021179">
          <w:rPr>
            <w:rFonts w:ascii="Arial" w:hAnsi="Arial" w:cs="Arial"/>
          </w:rPr>
          <w:delText xml:space="preserve"> exceed the </w:delText>
        </w:r>
        <w:r w:rsidRPr="6AFBC584" w:rsidDel="00021179">
          <w:rPr>
            <w:rFonts w:ascii="Arial" w:hAnsi="Arial" w:cs="Arial"/>
            <w:b/>
            <w:bCs/>
          </w:rPr>
          <w:delText>Total MWs</w:delText>
        </w:r>
        <w:r w:rsidRPr="6AFBC584" w:rsidDel="00021179">
          <w:rPr>
            <w:rFonts w:ascii="Arial" w:hAnsi="Arial" w:cs="Arial"/>
          </w:rPr>
          <w:delText xml:space="preserve"> set by a wider system limitation rather than the capacity at the </w:delText>
        </w:r>
        <w:r w:rsidRPr="6AFBC584" w:rsidDel="00021179">
          <w:rPr>
            <w:rFonts w:ascii="Arial" w:hAnsi="Arial" w:cs="Arial"/>
            <w:b/>
            <w:bCs/>
          </w:rPr>
          <w:delText>Connection Site</w:delText>
        </w:r>
        <w:r w:rsidRPr="6AFBC584" w:rsidDel="00021179">
          <w:rPr>
            <w:rFonts w:ascii="Arial" w:hAnsi="Arial" w:cs="Arial"/>
          </w:rPr>
          <w:delText xml:space="preserve"> it may be possible to transfer </w:delText>
        </w:r>
        <w:r w:rsidRPr="6AFBC584" w:rsidDel="00021179">
          <w:rPr>
            <w:rFonts w:ascii="Arial" w:hAnsi="Arial" w:cs="Arial"/>
            <w:b/>
            <w:bCs/>
          </w:rPr>
          <w:delText>Developer Capacity</w:delText>
        </w:r>
        <w:r w:rsidRPr="6AFBC584" w:rsidDel="00021179">
          <w:rPr>
            <w:rFonts w:ascii="Arial" w:hAnsi="Arial" w:cs="Arial"/>
          </w:rPr>
          <w:delText xml:space="preserve"> </w:delText>
        </w:r>
      </w:del>
      <w:del w:id="163" w:author="Angela Quinn (NESO)" w:date="2024-10-18T12:59:00Z">
        <w:r w:rsidRPr="6AFBC584" w:rsidDel="00021179">
          <w:rPr>
            <w:rFonts w:ascii="Arial" w:hAnsi="Arial" w:cs="Arial"/>
          </w:rPr>
          <w:delText xml:space="preserve">by reducing the </w:delText>
        </w:r>
      </w:del>
      <w:del w:id="164" w:author="Angela Quinn (NESO)" w:date="2024-10-28T01:19:00Z">
        <w:r w:rsidRPr="6AFBC584" w:rsidDel="00021179">
          <w:rPr>
            <w:rFonts w:ascii="Arial" w:hAnsi="Arial" w:cs="Arial"/>
            <w:b/>
            <w:bCs/>
          </w:rPr>
          <w:delText>Materiality Trigger</w:delText>
        </w:r>
      </w:del>
      <w:del w:id="165" w:author="Angela Quinn (NESO)" w:date="2024-10-18T12:59:00Z">
        <w:r w:rsidRPr="6AFBC584" w:rsidDel="00021179">
          <w:rPr>
            <w:rFonts w:ascii="Arial" w:hAnsi="Arial" w:cs="Arial"/>
          </w:rPr>
          <w:delText xml:space="preserve"> </w:delText>
        </w:r>
      </w:del>
      <w:del w:id="166" w:author="Angela Quinn (NESO)" w:date="2024-10-28T01:19:00Z">
        <w:r w:rsidRPr="6AFBC584" w:rsidDel="00021179">
          <w:rPr>
            <w:rFonts w:ascii="Arial" w:hAnsi="Arial" w:cs="Arial"/>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w:t>
      </w:r>
      <w:proofErr w:type="gramStart"/>
      <w:r w:rsidRPr="00021179">
        <w:rPr>
          <w:rFonts w:ascii="Arial" w:hAnsi="Arial" w:cs="Arial"/>
        </w:rPr>
        <w:t>short term</w:t>
      </w:r>
      <w:proofErr w:type="gramEnd"/>
      <w:r w:rsidRPr="00021179">
        <w:rPr>
          <w:rFonts w:ascii="Arial" w:hAnsi="Arial" w:cs="Arial"/>
        </w:rPr>
        <w:t xml:space="preserve">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proofErr w:type="gramStart"/>
      <w:r w:rsidRPr="00021179">
        <w:rPr>
          <w:rFonts w:ascii="Arial" w:hAnsi="Arial" w:cs="Arial"/>
          <w:b/>
        </w:rPr>
        <w:t>Third Party</w:t>
      </w:r>
      <w:proofErr w:type="gramEnd"/>
      <w:r w:rsidRPr="00021179">
        <w:rPr>
          <w:rFonts w:ascii="Arial" w:hAnsi="Arial" w:cs="Arial"/>
        </w:rPr>
        <w:t xml:space="preserve"> </w:t>
      </w:r>
      <w:r w:rsidRPr="00021179">
        <w:rPr>
          <w:rFonts w:ascii="Arial" w:hAnsi="Arial" w:cs="Arial"/>
          <w:b/>
        </w:rPr>
        <w:t>Users’</w:t>
      </w:r>
      <w:r w:rsidRPr="00021179">
        <w:rPr>
          <w:rFonts w:ascii="Arial" w:hAnsi="Arial" w:cs="Arial"/>
        </w:rPr>
        <w:t xml:space="preserve"> 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021179" w:rsidDel="00995765" w:rsidRDefault="00021179" w:rsidP="00021179">
      <w:pPr>
        <w:ind w:left="720"/>
        <w:jc w:val="both"/>
        <w:rPr>
          <w:del w:id="167" w:author="Angela Quinn (NESO)" w:date="2024-10-18T13:01:00Z"/>
          <w:rFonts w:ascii="Arial" w:hAnsi="Arial" w:cs="Arial"/>
          <w:b/>
        </w:rPr>
      </w:pPr>
      <w:del w:id="168" w:author="Angela Quinn (NESO)" w:date="2024-10-18T13:01:00Z">
        <w:r w:rsidRPr="00021179" w:rsidDel="00995765">
          <w:rPr>
            <w:rFonts w:ascii="Arial" w:hAnsi="Arial" w:cs="Arial"/>
            <w:b/>
          </w:rPr>
          <w:delText>Materiality Trigger Process</w:delText>
        </w:r>
      </w:del>
    </w:p>
    <w:p w14:paraId="3790323E" w14:textId="7132D9D4" w:rsidR="00021179" w:rsidRPr="00021179" w:rsidDel="00995765" w:rsidRDefault="00021179" w:rsidP="00021179">
      <w:pPr>
        <w:ind w:left="720"/>
        <w:jc w:val="both"/>
        <w:rPr>
          <w:del w:id="169" w:author="Angela Quinn (NESO)" w:date="2024-10-18T13:01:00Z"/>
          <w:rFonts w:ascii="Arial" w:hAnsi="Arial" w:cs="Arial"/>
        </w:rPr>
      </w:pPr>
    </w:p>
    <w:p w14:paraId="31E43629" w14:textId="4888F977" w:rsidR="00021179" w:rsidRPr="00021179" w:rsidDel="00995765" w:rsidRDefault="00021179" w:rsidP="00021179">
      <w:pPr>
        <w:ind w:left="720"/>
        <w:jc w:val="both"/>
        <w:rPr>
          <w:del w:id="170" w:author="Angela Quinn (NESO)" w:date="2024-10-18T13:01:00Z"/>
          <w:rFonts w:ascii="Arial" w:hAnsi="Arial" w:cs="Arial"/>
        </w:rPr>
      </w:pPr>
      <w:del w:id="171" w:author="Angela Quinn (NESO)" w:date="2024-10-18T13:01:00Z">
        <w:r w:rsidRPr="00021179" w:rsidDel="00995765">
          <w:rPr>
            <w:rFonts w:ascii="Arial" w:hAnsi="Arial" w:cs="Arial"/>
          </w:rPr>
          <w:delText xml:space="preserve">Where additional </w:delText>
        </w:r>
        <w:r w:rsidRPr="00021179" w:rsidDel="00995765">
          <w:rPr>
            <w:rFonts w:ascii="Arial" w:hAnsi="Arial" w:cs="Arial"/>
            <w:b/>
          </w:rPr>
          <w:delText xml:space="preserve">Developer Capacity </w:delText>
        </w:r>
        <w:r w:rsidRPr="00021179" w:rsidDel="00995765">
          <w:rPr>
            <w:rFonts w:ascii="Arial" w:hAnsi="Arial" w:cs="Arial"/>
          </w:rPr>
          <w:delText xml:space="preserve">allocated in Part 1 exceeds the </w:delText>
        </w:r>
        <w:r w:rsidRPr="00021179" w:rsidDel="00995765">
          <w:rPr>
            <w:rFonts w:ascii="Arial" w:hAnsi="Arial" w:cs="Arial"/>
            <w:b/>
          </w:rPr>
          <w:delText>Materiality Trigger</w:delText>
        </w:r>
        <w:r w:rsidRPr="00021179" w:rsidDel="00995765">
          <w:rPr>
            <w:rFonts w:ascii="Arial" w:hAnsi="Arial" w:cs="Arial"/>
          </w:rPr>
          <w:delText xml:space="preserve">, or for a single </w:delText>
        </w:r>
        <w:r w:rsidRPr="00021179" w:rsidDel="00995765">
          <w:rPr>
            <w:rFonts w:ascii="Arial" w:hAnsi="Arial" w:cs="Arial"/>
            <w:b/>
          </w:rPr>
          <w:delText>Relevant Embedded Medium Power Station</w:delText>
        </w:r>
        <w:r w:rsidRPr="00021179" w:rsidDel="00995765">
          <w:rPr>
            <w:rFonts w:ascii="Arial" w:hAnsi="Arial" w:cs="Arial"/>
          </w:rPr>
          <w:delText xml:space="preserve"> or a single </w:delText>
        </w:r>
        <w:r w:rsidRPr="00021179" w:rsidDel="00995765">
          <w:rPr>
            <w:rFonts w:ascii="Arial" w:hAnsi="Arial" w:cs="Arial"/>
            <w:b/>
          </w:rPr>
          <w:delText>Embedded Large Power Station</w:delText>
        </w:r>
        <w:r w:rsidRPr="00021179" w:rsidDel="00995765">
          <w:rPr>
            <w:rFonts w:ascii="Arial" w:hAnsi="Arial" w:cs="Arial"/>
          </w:rPr>
          <w:delText xml:space="preserve">, </w:delText>
        </w:r>
        <w:r w:rsidRPr="00021179" w:rsidDel="00995765">
          <w:rPr>
            <w:rFonts w:ascii="Arial" w:hAnsi="Arial" w:cs="Arial"/>
            <w:b/>
          </w:rPr>
          <w:delText>The Company</w:delText>
        </w:r>
        <w:r w:rsidRPr="00021179" w:rsidDel="00995765">
          <w:rPr>
            <w:rFonts w:ascii="Arial" w:hAnsi="Arial" w:cs="Arial"/>
          </w:rPr>
          <w:delText xml:space="preserve"> will need to carry out further studies to assess the impact on the </w:delText>
        </w:r>
        <w:r w:rsidRPr="00021179" w:rsidDel="00995765">
          <w:rPr>
            <w:rFonts w:ascii="Arial" w:hAnsi="Arial" w:cs="Arial"/>
            <w:b/>
          </w:rPr>
          <w:delText>National Electricity Transmission System</w:delText>
        </w:r>
        <w:r w:rsidRPr="00021179" w:rsidDel="00995765">
          <w:rPr>
            <w:rFonts w:ascii="Arial" w:hAnsi="Arial" w:cs="Arial"/>
          </w:rPr>
          <w:delText xml:space="preserve">. The </w:delText>
        </w:r>
        <w:r w:rsidRPr="00021179" w:rsidDel="00995765">
          <w:rPr>
            <w:rFonts w:ascii="Arial" w:hAnsi="Arial" w:cs="Arial"/>
            <w:b/>
          </w:rPr>
          <w:delText>User</w:delText>
        </w:r>
        <w:r w:rsidRPr="00021179" w:rsidDel="00995765">
          <w:rPr>
            <w:rFonts w:ascii="Arial" w:hAnsi="Arial" w:cs="Arial"/>
          </w:rPr>
          <w:delText xml:space="preserve"> must initiate this process within 10 working days of exceeding the </w:delText>
        </w:r>
        <w:r w:rsidRPr="00021179" w:rsidDel="00995765">
          <w:rPr>
            <w:rFonts w:ascii="Arial" w:hAnsi="Arial" w:cs="Arial"/>
            <w:b/>
          </w:rPr>
          <w:delText>Materiality Trigger</w:delText>
        </w:r>
        <w:r w:rsidRPr="00021179" w:rsidDel="00995765">
          <w:rPr>
            <w:rFonts w:ascii="Arial" w:hAnsi="Arial" w:cs="Arial"/>
          </w:rPr>
          <w:delText xml:space="preserve"> by the submission of agreed updated technical data in the form of a </w:delText>
        </w:r>
        <w:r w:rsidRPr="00021179" w:rsidDel="00995765">
          <w:rPr>
            <w:rFonts w:ascii="Arial" w:hAnsi="Arial" w:cs="Arial"/>
            <w:b/>
          </w:rPr>
          <w:delText>Modification Application</w:delText>
        </w:r>
        <w:r w:rsidRPr="00021179" w:rsidDel="00995765">
          <w:rPr>
            <w:rFonts w:ascii="Arial" w:hAnsi="Arial" w:cs="Arial"/>
          </w:rPr>
          <w:delText xml:space="preserve">.   </w:delText>
        </w:r>
      </w:del>
    </w:p>
    <w:p w14:paraId="1AFEA13B" w14:textId="49D7153C" w:rsidR="00021179" w:rsidRPr="00021179" w:rsidDel="00995765" w:rsidRDefault="00021179" w:rsidP="00021179">
      <w:pPr>
        <w:jc w:val="both"/>
        <w:rPr>
          <w:del w:id="172" w:author="Angela Quinn (NESO)" w:date="2024-10-18T13:01:00Z"/>
          <w:rFonts w:ascii="Arial" w:hAnsi="Arial" w:cs="Arial"/>
        </w:rPr>
      </w:pPr>
    </w:p>
    <w:p w14:paraId="357C2236" w14:textId="62EF9080" w:rsidR="00021179" w:rsidRPr="00021179" w:rsidDel="00995765" w:rsidRDefault="00021179" w:rsidP="00021179">
      <w:pPr>
        <w:ind w:left="720"/>
        <w:jc w:val="both"/>
        <w:rPr>
          <w:del w:id="173" w:author="Angela Quinn (NESO)" w:date="2024-10-18T13:01:00Z"/>
          <w:rFonts w:ascii="Arial" w:hAnsi="Arial" w:cs="Arial"/>
        </w:rPr>
      </w:pPr>
      <w:del w:id="174" w:author="Angela Quinn (NESO)" w:date="2024-10-18T13:01:00Z">
        <w:r w:rsidRPr="00021179" w:rsidDel="00995765">
          <w:rPr>
            <w:rFonts w:ascii="Arial" w:hAnsi="Arial" w:cs="Arial"/>
          </w:rPr>
          <w:delText xml:space="preserve">Where the </w:delText>
        </w:r>
        <w:r w:rsidRPr="00021179" w:rsidDel="00995765">
          <w:rPr>
            <w:rFonts w:ascii="Arial" w:hAnsi="Arial" w:cs="Arial"/>
            <w:b/>
          </w:rPr>
          <w:delText>User</w:delText>
        </w:r>
        <w:r w:rsidRPr="00021179" w:rsidDel="00995765">
          <w:rPr>
            <w:rFonts w:ascii="Arial" w:hAnsi="Arial" w:cs="Arial"/>
          </w:rPr>
          <w:delText xml:space="preserve"> provides a </w:delText>
        </w:r>
        <w:r w:rsidRPr="00021179" w:rsidDel="00995765">
          <w:rPr>
            <w:rFonts w:ascii="Arial" w:hAnsi="Arial" w:cs="Arial"/>
            <w:b/>
          </w:rPr>
          <w:delText>Modification Application</w:delText>
        </w:r>
        <w:r w:rsidRPr="00021179" w:rsidDel="00995765">
          <w:rPr>
            <w:rFonts w:ascii="Arial" w:hAnsi="Arial" w:cs="Arial"/>
          </w:rPr>
          <w:delText xml:space="preserve"> and the technical data within 10-working days of the </w:delText>
        </w:r>
        <w:r w:rsidRPr="00021179" w:rsidDel="00995765">
          <w:rPr>
            <w:rFonts w:ascii="Arial" w:hAnsi="Arial" w:cs="Arial"/>
            <w:b/>
          </w:rPr>
          <w:delText>Materiality Trigger</w:delText>
        </w:r>
        <w:r w:rsidRPr="00021179" w:rsidDel="00995765">
          <w:rPr>
            <w:rFonts w:ascii="Arial" w:hAnsi="Arial" w:cs="Arial"/>
          </w:rPr>
          <w:delText xml:space="preserve"> being breached and </w:delText>
        </w:r>
        <w:r w:rsidRPr="00021179" w:rsidDel="00995765">
          <w:rPr>
            <w:rFonts w:ascii="Arial" w:hAnsi="Arial" w:cs="Arial"/>
            <w:b/>
          </w:rPr>
          <w:delText>The Company</w:delText>
        </w:r>
        <w:r w:rsidRPr="00021179" w:rsidDel="00995765">
          <w:rPr>
            <w:rFonts w:ascii="Arial" w:hAnsi="Arial" w:cs="Arial"/>
          </w:rPr>
          <w:delText xml:space="preserve"> has confirmed the submission (including the agreed updated technical data) to be competent, the </w:delText>
        </w:r>
        <w:r w:rsidRPr="00021179" w:rsidDel="00995765">
          <w:rPr>
            <w:rFonts w:ascii="Arial" w:hAnsi="Arial" w:cs="Arial"/>
            <w:b/>
          </w:rPr>
          <w:delText>User</w:delText>
        </w:r>
        <w:r w:rsidRPr="00021179" w:rsidDel="00995765">
          <w:rPr>
            <w:rFonts w:ascii="Arial" w:hAnsi="Arial" w:cs="Arial"/>
          </w:rPr>
          <w:delText xml:space="preserve"> may continue to make offers to new </w:delText>
        </w:r>
        <w:r w:rsidRPr="00021179" w:rsidDel="00995765">
          <w:rPr>
            <w:rFonts w:ascii="Arial" w:hAnsi="Arial" w:cs="Arial"/>
            <w:b/>
          </w:rPr>
          <w:delText>Relevant Embedded Power Stations</w:delText>
        </w:r>
        <w:r w:rsidRPr="00021179" w:rsidDel="00995765">
          <w:rPr>
            <w:rFonts w:ascii="Arial" w:hAnsi="Arial" w:cs="Arial"/>
          </w:rPr>
          <w:delText xml:space="preserve"> based on the existing </w:delText>
        </w:r>
        <w:r w:rsidRPr="00021179" w:rsidDel="00995765">
          <w:rPr>
            <w:rFonts w:ascii="Arial" w:hAnsi="Arial" w:cs="Arial"/>
            <w:b/>
          </w:rPr>
          <w:delText>Technical Limitations</w:delText>
        </w:r>
        <w:r w:rsidRPr="00021179" w:rsidDel="00995765">
          <w:rPr>
            <w:rFonts w:ascii="Arial" w:hAnsi="Arial" w:cs="Arial"/>
          </w:rPr>
          <w:delText xml:space="preserve"> until further notice by The Company. </w:delText>
        </w:r>
      </w:del>
    </w:p>
    <w:p w14:paraId="763939EC" w14:textId="1B877890" w:rsidR="00021179" w:rsidRPr="00021179" w:rsidDel="00995765" w:rsidRDefault="00021179" w:rsidP="00021179">
      <w:pPr>
        <w:ind w:left="720"/>
        <w:jc w:val="both"/>
        <w:rPr>
          <w:del w:id="175" w:author="Angela Quinn (NESO)" w:date="2024-10-18T13:01:00Z"/>
          <w:rFonts w:ascii="Arial" w:hAnsi="Arial" w:cs="Arial"/>
        </w:rPr>
      </w:pPr>
    </w:p>
    <w:p w14:paraId="0C6FF771" w14:textId="0EE82F66" w:rsidR="00021179" w:rsidRPr="00021179" w:rsidDel="00995765" w:rsidRDefault="00021179" w:rsidP="00021179">
      <w:pPr>
        <w:ind w:left="720"/>
        <w:jc w:val="both"/>
        <w:rPr>
          <w:del w:id="176" w:author="Angela Quinn (NESO)" w:date="2024-10-18T13:01:00Z"/>
          <w:rFonts w:ascii="Arial" w:hAnsi="Arial" w:cs="Arial"/>
        </w:rPr>
      </w:pPr>
      <w:del w:id="177" w:author="Angela Quinn (NESO)" w:date="2024-10-18T13:01:00Z">
        <w:r w:rsidRPr="00021179" w:rsidDel="00995765">
          <w:rPr>
            <w:rFonts w:ascii="Arial" w:hAnsi="Arial" w:cs="Arial"/>
          </w:rPr>
          <w:delText xml:space="preserve">On completion of an initial study by </w:delText>
        </w:r>
        <w:r w:rsidRPr="00021179" w:rsidDel="00995765">
          <w:rPr>
            <w:rFonts w:ascii="Arial" w:hAnsi="Arial" w:cs="Arial"/>
            <w:b/>
          </w:rPr>
          <w:delText>The Company</w:delText>
        </w:r>
        <w:r w:rsidRPr="00021179" w:rsidDel="00995765">
          <w:rPr>
            <w:rFonts w:ascii="Arial" w:hAnsi="Arial" w:cs="Arial"/>
          </w:rPr>
          <w:delText xml:space="preserve"> where the outcome is;</w:delText>
        </w:r>
      </w:del>
    </w:p>
    <w:p w14:paraId="3E746253" w14:textId="7C6F0350" w:rsidR="00021179" w:rsidRPr="00021179" w:rsidDel="00995765" w:rsidRDefault="00021179" w:rsidP="00021179">
      <w:pPr>
        <w:ind w:left="720"/>
        <w:jc w:val="both"/>
        <w:rPr>
          <w:del w:id="178" w:author="Angela Quinn (NESO)" w:date="2024-10-18T13:01:00Z"/>
          <w:rFonts w:ascii="Arial" w:hAnsi="Arial" w:cs="Arial"/>
        </w:rPr>
      </w:pPr>
    </w:p>
    <w:p w14:paraId="11ECCD71" w14:textId="70862583" w:rsidR="00021179" w:rsidRPr="00021179" w:rsidDel="00995765" w:rsidRDefault="00021179" w:rsidP="00021179">
      <w:pPr>
        <w:pStyle w:val="ListParagraph"/>
        <w:numPr>
          <w:ilvl w:val="0"/>
          <w:numId w:val="10"/>
        </w:numPr>
        <w:spacing w:line="276" w:lineRule="auto"/>
        <w:contextualSpacing/>
        <w:jc w:val="both"/>
        <w:rPr>
          <w:del w:id="179" w:author="Angela Quinn (NESO)" w:date="2024-10-18T13:01:00Z"/>
          <w:rFonts w:ascii="Arial" w:hAnsi="Arial" w:cs="Arial"/>
        </w:rPr>
      </w:pPr>
      <w:del w:id="180" w:author="Angela Quinn (NESO)" w:date="2024-10-18T13:01:00Z">
        <w:r w:rsidRPr="00021179" w:rsidDel="00995765">
          <w:rPr>
            <w:rFonts w:ascii="Arial" w:hAnsi="Arial" w:cs="Arial"/>
          </w:rPr>
          <w:delText xml:space="preserve">Study results show that there is no further impact on the </w:delText>
        </w:r>
        <w:r w:rsidRPr="00021179" w:rsidDel="00995765">
          <w:rPr>
            <w:rFonts w:ascii="Arial" w:hAnsi="Arial" w:cs="Arial"/>
            <w:b/>
          </w:rPr>
          <w:delText xml:space="preserve">National Electricity Transmission System (NETS) </w:delText>
        </w:r>
        <w:r w:rsidRPr="00021179" w:rsidDel="00995765">
          <w:rPr>
            <w:rFonts w:ascii="Arial" w:hAnsi="Arial" w:cs="Arial"/>
          </w:rPr>
          <w:delText xml:space="preserve">and the </w:delText>
        </w:r>
        <w:r w:rsidRPr="00021179" w:rsidDel="00995765">
          <w:rPr>
            <w:rFonts w:ascii="Arial" w:hAnsi="Arial" w:cs="Arial"/>
            <w:b/>
          </w:rPr>
          <w:delText>Materiality Trigger</w:delText>
        </w:r>
        <w:r w:rsidRPr="00021179" w:rsidDel="00995765">
          <w:rPr>
            <w:rFonts w:ascii="Arial" w:hAnsi="Arial" w:cs="Arial"/>
          </w:rPr>
          <w:delText xml:space="preserve"> can be increased </w:delText>
        </w:r>
        <w:r w:rsidRPr="00021179" w:rsidDel="00995765">
          <w:rPr>
            <w:rFonts w:ascii="Arial" w:hAnsi="Arial" w:cs="Arial"/>
            <w:b/>
          </w:rPr>
          <w:delText>The Company</w:delText>
        </w:r>
        <w:r w:rsidRPr="00021179" w:rsidDel="00995765">
          <w:rPr>
            <w:rFonts w:ascii="Arial" w:hAnsi="Arial" w:cs="Arial"/>
          </w:rPr>
          <w:delText xml:space="preserve"> will issue a revised Appendix G Schedule 1 with Part 2 updated accordingly. This process would be concluded within 28 calendar days.</w:delText>
        </w:r>
      </w:del>
    </w:p>
    <w:p w14:paraId="44921FDF" w14:textId="598728A1" w:rsidR="00021179" w:rsidRPr="00021179" w:rsidDel="00995765" w:rsidRDefault="00021179" w:rsidP="00021179">
      <w:pPr>
        <w:pStyle w:val="ListParagraph"/>
        <w:numPr>
          <w:ilvl w:val="0"/>
          <w:numId w:val="10"/>
        </w:numPr>
        <w:spacing w:line="276" w:lineRule="auto"/>
        <w:contextualSpacing/>
        <w:jc w:val="both"/>
        <w:rPr>
          <w:del w:id="181" w:author="Angela Quinn (NESO)" w:date="2024-10-18T13:01:00Z"/>
          <w:rFonts w:ascii="Arial" w:hAnsi="Arial" w:cs="Arial"/>
        </w:rPr>
      </w:pPr>
      <w:del w:id="182" w:author="Angela Quinn (NESO)" w:date="2024-10-18T13:01:00Z">
        <w:r w:rsidRPr="00021179" w:rsidDel="00995765">
          <w:rPr>
            <w:rFonts w:ascii="Arial" w:hAnsi="Arial" w:cs="Arial"/>
          </w:rPr>
          <w:delText xml:space="preserve">Where studies show that there is a </w:delText>
        </w:r>
        <w:r w:rsidRPr="00021179" w:rsidDel="00995765">
          <w:rPr>
            <w:rFonts w:ascii="Arial" w:hAnsi="Arial" w:cs="Arial"/>
            <w:b/>
          </w:rPr>
          <w:delText>Material Effect</w:delText>
        </w:r>
        <w:r w:rsidRPr="00021179" w:rsidDel="00995765">
          <w:rPr>
            <w:rFonts w:ascii="Arial" w:hAnsi="Arial" w:cs="Arial"/>
          </w:rPr>
          <w:delText xml:space="preserve"> on the NETS, </w:delText>
        </w:r>
        <w:r w:rsidRPr="00021179" w:rsidDel="00995765">
          <w:rPr>
            <w:rFonts w:ascii="Arial" w:hAnsi="Arial" w:cs="Arial"/>
            <w:b/>
          </w:rPr>
          <w:delText xml:space="preserve">The Company </w:delText>
        </w:r>
        <w:r w:rsidRPr="00021179" w:rsidDel="00995765">
          <w:rPr>
            <w:rFonts w:ascii="Arial" w:hAnsi="Arial" w:cs="Arial"/>
          </w:rPr>
          <w:delText xml:space="preserve">will provide a technical report within 28 calendar days setting out the impacts on the </w:delText>
        </w:r>
        <w:r w:rsidRPr="00021179" w:rsidDel="00995765">
          <w:rPr>
            <w:rFonts w:ascii="Arial" w:hAnsi="Arial" w:cs="Arial"/>
            <w:b/>
          </w:rPr>
          <w:delText>NETS</w:delText>
        </w:r>
        <w:r w:rsidRPr="00021179" w:rsidDel="00995765">
          <w:rPr>
            <w:rFonts w:ascii="Arial" w:hAnsi="Arial" w:cs="Arial"/>
          </w:rPr>
          <w:delText xml:space="preserve"> and likely solution, together with a timetable indicating the date both a final technical solution and formal </w:delText>
        </w:r>
        <w:r w:rsidRPr="00021179" w:rsidDel="00995765">
          <w:rPr>
            <w:rFonts w:ascii="Arial" w:hAnsi="Arial" w:cs="Arial"/>
            <w:b/>
          </w:rPr>
          <w:delText>CUSC Modification Offer</w:delText>
        </w:r>
        <w:r w:rsidRPr="00021179" w:rsidDel="00995765">
          <w:rPr>
            <w:rFonts w:ascii="Arial" w:hAnsi="Arial" w:cs="Arial"/>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021179" w:rsidDel="00995765">
          <w:rPr>
            <w:rFonts w:ascii="Arial" w:hAnsi="Arial" w:cs="Arial"/>
            <w:b/>
          </w:rPr>
          <w:delText>CUSC Modification Offer</w:delText>
        </w:r>
        <w:r w:rsidRPr="00021179" w:rsidDel="00995765">
          <w:rPr>
            <w:rFonts w:ascii="Arial" w:hAnsi="Arial" w:cs="Arial"/>
          </w:rPr>
          <w:delText xml:space="preserve"> they shall discuss the terms and conditions of the </w:delText>
        </w:r>
        <w:r w:rsidRPr="00021179" w:rsidDel="00995765">
          <w:rPr>
            <w:rFonts w:ascii="Arial" w:hAnsi="Arial" w:cs="Arial"/>
            <w:b/>
          </w:rPr>
          <w:delText>Modification Offer</w:delText>
        </w:r>
        <w:r w:rsidRPr="00021179" w:rsidDel="00995765">
          <w:rPr>
            <w:rFonts w:ascii="Arial" w:hAnsi="Arial" w:cs="Arial"/>
          </w:rPr>
          <w:delText xml:space="preserve"> such that agreement on the content is agreed prior to release of the final </w:delText>
        </w:r>
        <w:r w:rsidRPr="00021179" w:rsidDel="00995765">
          <w:rPr>
            <w:rFonts w:ascii="Arial" w:hAnsi="Arial" w:cs="Arial"/>
            <w:b/>
          </w:rPr>
          <w:delText>Modification Offer</w:delText>
        </w:r>
        <w:r w:rsidRPr="00021179" w:rsidDel="00995765">
          <w:rPr>
            <w:rFonts w:ascii="Arial" w:hAnsi="Arial" w:cs="Arial"/>
          </w:rPr>
          <w:delText xml:space="preserve">. </w:delText>
        </w:r>
      </w:del>
    </w:p>
    <w:p w14:paraId="34DD9437" w14:textId="312E8075" w:rsidR="00021179" w:rsidRPr="00021179" w:rsidDel="00995765" w:rsidRDefault="00021179" w:rsidP="00021179">
      <w:pPr>
        <w:ind w:left="720"/>
        <w:jc w:val="both"/>
        <w:rPr>
          <w:del w:id="183" w:author="Angela Quinn (NESO)" w:date="2024-10-18T13:01:00Z"/>
          <w:rFonts w:ascii="Arial" w:hAnsi="Arial" w:cs="Arial"/>
        </w:rPr>
      </w:pPr>
    </w:p>
    <w:p w14:paraId="338BD288" w14:textId="472C1A1A" w:rsidR="00021179" w:rsidRPr="00021179" w:rsidDel="00995765" w:rsidRDefault="00021179" w:rsidP="00021179">
      <w:pPr>
        <w:ind w:left="720"/>
        <w:jc w:val="both"/>
        <w:rPr>
          <w:del w:id="184" w:author="Angela Quinn (NESO)" w:date="2024-10-18T13:01:00Z"/>
          <w:rFonts w:ascii="Arial" w:hAnsi="Arial" w:cs="Arial"/>
        </w:rPr>
      </w:pPr>
      <w:del w:id="185" w:author="Angela Quinn (NESO)" w:date="2024-10-18T13:01:00Z">
        <w:r w:rsidRPr="00021179" w:rsidDel="00995765">
          <w:rPr>
            <w:rFonts w:ascii="Arial" w:hAnsi="Arial" w:cs="Arial"/>
          </w:rPr>
          <w:delText xml:space="preserve">In the case of outcome 2 above on, and from the day </w:delText>
        </w:r>
        <w:r w:rsidRPr="00021179" w:rsidDel="00995765">
          <w:rPr>
            <w:rFonts w:ascii="Arial" w:hAnsi="Arial" w:cs="Arial"/>
            <w:b/>
          </w:rPr>
          <w:delText>The Company</w:delText>
        </w:r>
        <w:r w:rsidRPr="00021179" w:rsidDel="00995765">
          <w:rPr>
            <w:rFonts w:ascii="Arial" w:hAnsi="Arial" w:cs="Arial"/>
          </w:rPr>
          <w:delText xml:space="preserve"> responds to the </w:delText>
        </w:r>
        <w:r w:rsidRPr="00021179" w:rsidDel="00995765">
          <w:rPr>
            <w:rFonts w:ascii="Arial" w:hAnsi="Arial" w:cs="Arial"/>
            <w:b/>
          </w:rPr>
          <w:delText>Modification Application</w:delText>
        </w:r>
        <w:r w:rsidRPr="00021179" w:rsidDel="00995765">
          <w:rPr>
            <w:rFonts w:ascii="Arial" w:hAnsi="Arial" w:cs="Arial"/>
          </w:rPr>
          <w:delText xml:space="preserve"> with a formal </w:delText>
        </w:r>
        <w:r w:rsidRPr="00021179" w:rsidDel="00995765">
          <w:rPr>
            <w:rFonts w:ascii="Arial" w:hAnsi="Arial" w:cs="Arial"/>
            <w:b/>
          </w:rPr>
          <w:delText>CUSC Modification Offer</w:delText>
        </w:r>
        <w:r w:rsidRPr="00021179" w:rsidDel="00995765">
          <w:rPr>
            <w:rFonts w:ascii="Arial" w:hAnsi="Arial" w:cs="Arial"/>
          </w:rPr>
          <w:delText xml:space="preserve"> the </w:delText>
        </w:r>
        <w:r w:rsidRPr="00021179" w:rsidDel="00995765">
          <w:rPr>
            <w:rFonts w:ascii="Arial" w:hAnsi="Arial" w:cs="Arial"/>
            <w:b/>
          </w:rPr>
          <w:delText>User</w:delText>
        </w:r>
        <w:r w:rsidRPr="00021179" w:rsidDel="00995765">
          <w:rPr>
            <w:rFonts w:ascii="Arial" w:hAnsi="Arial" w:cs="Arial"/>
          </w:rPr>
          <w:delText xml:space="preserve"> must ensure that all further offers made to </w:delText>
        </w:r>
        <w:r w:rsidRPr="00021179" w:rsidDel="00995765">
          <w:rPr>
            <w:rFonts w:ascii="Arial" w:hAnsi="Arial" w:cs="Arial"/>
            <w:b/>
          </w:rPr>
          <w:delText>Relevant Embedded Power Stations</w:delText>
        </w:r>
        <w:r w:rsidRPr="00021179" w:rsidDel="00995765">
          <w:rPr>
            <w:rFonts w:ascii="Arial" w:hAnsi="Arial" w:cs="Arial"/>
          </w:rPr>
          <w:delText xml:space="preserve"> must be made on the revised terms and conditions as set out in the </w:delText>
        </w:r>
        <w:r w:rsidRPr="00021179" w:rsidDel="00995765">
          <w:rPr>
            <w:rFonts w:ascii="Arial" w:hAnsi="Arial" w:cs="Arial"/>
            <w:b/>
          </w:rPr>
          <w:delText>Modification Offer</w:delText>
        </w:r>
        <w:r w:rsidRPr="00021179" w:rsidDel="00995765">
          <w:rPr>
            <w:rFonts w:ascii="Arial" w:hAnsi="Arial" w:cs="Arial"/>
          </w:rPr>
          <w:delText xml:space="preserve">. </w:delText>
        </w:r>
        <w:r w:rsidRPr="00021179" w:rsidDel="00995765">
          <w:rPr>
            <w:rFonts w:ascii="Arial" w:hAnsi="Arial" w:cs="Arial"/>
            <w:b/>
          </w:rPr>
          <w:delText>The Company</w:delText>
        </w:r>
        <w:r w:rsidRPr="00021179" w:rsidDel="00995765">
          <w:rPr>
            <w:rFonts w:ascii="Arial" w:hAnsi="Arial" w:cs="Arial"/>
          </w:rPr>
          <w:delText xml:space="preserve"> will only accept changes to Appendix G made under the existing contracted terms and conditions for up to [ ] months after the </w:delText>
        </w:r>
        <w:r w:rsidRPr="00021179" w:rsidDel="00995765">
          <w:rPr>
            <w:rFonts w:ascii="Arial" w:hAnsi="Arial" w:cs="Arial"/>
            <w:b/>
          </w:rPr>
          <w:delText>User</w:delText>
        </w:r>
        <w:r w:rsidRPr="00021179" w:rsidDel="00995765">
          <w:rPr>
            <w:rFonts w:ascii="Arial" w:hAnsi="Arial" w:cs="Arial"/>
          </w:rPr>
          <w:delText xml:space="preserve"> issued their offer to any </w:delText>
        </w:r>
        <w:r w:rsidRPr="00021179" w:rsidDel="00995765">
          <w:rPr>
            <w:rFonts w:ascii="Arial" w:hAnsi="Arial" w:cs="Arial"/>
            <w:b/>
          </w:rPr>
          <w:delText>Relevant Embedded Power Stations</w:delText>
        </w:r>
        <w:r w:rsidRPr="00021179" w:rsidDel="00995765">
          <w:rPr>
            <w:rFonts w:ascii="Arial" w:hAnsi="Arial" w:cs="Arial"/>
          </w:rPr>
          <w:delText xml:space="preserve"> where these offers were made prior to the date of the </w:delText>
        </w:r>
        <w:r w:rsidRPr="00021179" w:rsidDel="00995765">
          <w:rPr>
            <w:rFonts w:ascii="Arial" w:hAnsi="Arial" w:cs="Arial"/>
            <w:b/>
          </w:rPr>
          <w:delText>Modification Offer</w:delText>
        </w:r>
        <w:r w:rsidRPr="00021179" w:rsidDel="00995765">
          <w:rPr>
            <w:rFonts w:ascii="Arial" w:hAnsi="Arial" w:cs="Arial"/>
          </w:rPr>
          <w:delText xml:space="preserve">. </w:delText>
        </w:r>
      </w:del>
    </w:p>
    <w:p w14:paraId="16186900" w14:textId="01F23483" w:rsidR="00021179" w:rsidRPr="00021179" w:rsidDel="00995765" w:rsidRDefault="00021179" w:rsidP="00021179">
      <w:pPr>
        <w:ind w:left="720"/>
        <w:jc w:val="both"/>
        <w:rPr>
          <w:del w:id="186" w:author="Angela Quinn (NESO)" w:date="2024-10-18T13:01:00Z"/>
          <w:rFonts w:ascii="Arial" w:hAnsi="Arial" w:cs="Arial"/>
        </w:rPr>
      </w:pPr>
    </w:p>
    <w:p w14:paraId="4180E451" w14:textId="649210CA"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187" w:author="Angela Quinn (NESO)" w:date="2024-10-18T13:01:00Z"/>
          <w:rFonts w:ascii="Arial" w:hAnsi="Arial" w:cs="Arial"/>
        </w:rPr>
      </w:pPr>
      <w:del w:id="188" w:author="Angela Quinn (NESO)" w:date="2024-10-18T13:01:00Z">
        <w:r w:rsidRPr="00021179" w:rsidDel="00995765">
          <w:rPr>
            <w:rFonts w:ascii="Arial" w:hAnsi="Arial" w:cs="Arial"/>
          </w:rPr>
          <w:delText xml:space="preserve">Where additional </w:delText>
        </w:r>
        <w:r w:rsidRPr="00021179" w:rsidDel="00995765">
          <w:rPr>
            <w:rFonts w:ascii="Arial" w:hAnsi="Arial" w:cs="Arial"/>
            <w:b/>
          </w:rPr>
          <w:delText>Developer Capacity</w:delText>
        </w:r>
        <w:r w:rsidRPr="00021179" w:rsidDel="00995765">
          <w:rPr>
            <w:rFonts w:ascii="Arial" w:hAnsi="Arial" w:cs="Arial"/>
          </w:rPr>
          <w:delText xml:space="preserve"> allocated in Part 1 exceeds the </w:delText>
        </w:r>
        <w:r w:rsidRPr="00021179" w:rsidDel="00995765">
          <w:rPr>
            <w:rFonts w:ascii="Arial" w:hAnsi="Arial" w:cs="Arial"/>
            <w:b/>
          </w:rPr>
          <w:delText>Materiality Trigger</w:delText>
        </w:r>
        <w:r w:rsidRPr="00021179" w:rsidDel="00995765">
          <w:rPr>
            <w:rFonts w:ascii="Arial" w:hAnsi="Arial" w:cs="Arial"/>
          </w:rPr>
          <w:delText xml:space="preserve">, or for a single </w:delText>
        </w:r>
        <w:r w:rsidRPr="00021179" w:rsidDel="00995765">
          <w:rPr>
            <w:rFonts w:ascii="Arial" w:hAnsi="Arial" w:cs="Arial"/>
            <w:b/>
          </w:rPr>
          <w:delText>Relevant Embedded Medium Power Station</w:delText>
        </w:r>
        <w:r w:rsidRPr="00021179" w:rsidDel="00995765">
          <w:rPr>
            <w:rFonts w:ascii="Arial" w:hAnsi="Arial" w:cs="Arial"/>
          </w:rPr>
          <w:delText xml:space="preserve"> and;</w:delText>
        </w:r>
      </w:del>
    </w:p>
    <w:p w14:paraId="08C3BD90" w14:textId="356FDC7F" w:rsidR="00021179" w:rsidRPr="00021179"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189" w:author="Angela Quinn (NESO)" w:date="2024-10-18T13:01:00Z"/>
          <w:rFonts w:ascii="Arial" w:hAnsi="Arial" w:cs="Arial"/>
        </w:rPr>
      </w:pPr>
      <w:del w:id="190" w:author="Angela Quinn (NESO)" w:date="2024-10-18T13:01:00Z">
        <w:r w:rsidRPr="00021179" w:rsidDel="00995765">
          <w:rPr>
            <w:rFonts w:ascii="Arial" w:hAnsi="Arial" w:cs="Arial"/>
          </w:rPr>
          <w:delText xml:space="preserve">the </w:delText>
        </w:r>
        <w:r w:rsidRPr="00021179" w:rsidDel="00995765">
          <w:rPr>
            <w:rFonts w:ascii="Arial" w:hAnsi="Arial" w:cs="Arial"/>
            <w:b/>
          </w:rPr>
          <w:delText>User</w:delText>
        </w:r>
        <w:r w:rsidRPr="00021179" w:rsidDel="00995765">
          <w:rPr>
            <w:rFonts w:ascii="Arial" w:hAnsi="Arial" w:cs="Arial"/>
          </w:rPr>
          <w:delText xml:space="preserve"> does not provide competent agreed technical data within the specified timescales, or </w:delText>
        </w:r>
      </w:del>
    </w:p>
    <w:p w14:paraId="584BF163" w14:textId="49B3D234" w:rsidR="00021179" w:rsidRPr="00021179"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191" w:author="Angela Quinn (NESO)" w:date="2024-10-18T13:01:00Z"/>
          <w:rFonts w:ascii="Arial" w:hAnsi="Arial" w:cs="Arial"/>
        </w:rPr>
      </w:pPr>
      <w:del w:id="192" w:author="Angela Quinn (NESO)" w:date="2024-10-18T13:01:00Z">
        <w:r w:rsidRPr="00021179" w:rsidDel="00995765">
          <w:rPr>
            <w:rFonts w:ascii="Arial" w:hAnsi="Arial" w:cs="Arial"/>
          </w:rPr>
          <w:delText xml:space="preserve">the </w:delText>
        </w:r>
        <w:r w:rsidRPr="00021179" w:rsidDel="00995765">
          <w:rPr>
            <w:rFonts w:ascii="Arial" w:hAnsi="Arial" w:cs="Arial"/>
            <w:b/>
          </w:rPr>
          <w:delText>User</w:delText>
        </w:r>
        <w:r w:rsidRPr="00021179" w:rsidDel="00995765">
          <w:rPr>
            <w:rFonts w:ascii="Arial" w:hAnsi="Arial" w:cs="Arial"/>
          </w:rPr>
          <w:delText xml:space="preserve"> chooses not to accept the terms of any resultant </w:delText>
        </w:r>
        <w:r w:rsidRPr="00021179" w:rsidDel="00995765">
          <w:rPr>
            <w:rFonts w:ascii="Arial" w:hAnsi="Arial" w:cs="Arial"/>
            <w:b/>
          </w:rPr>
          <w:delText>Modification Offer</w:delText>
        </w:r>
        <w:r w:rsidRPr="00021179" w:rsidDel="00995765">
          <w:rPr>
            <w:rFonts w:ascii="Arial" w:hAnsi="Arial" w:cs="Arial"/>
          </w:rPr>
          <w:delText xml:space="preserve">, </w:delText>
        </w:r>
      </w:del>
    </w:p>
    <w:p w14:paraId="74784604" w14:textId="1293EEF5" w:rsidR="00021179" w:rsidRPr="00021179"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193" w:author="Angela Quinn (NESO)" w:date="2024-10-18T13:01:00Z"/>
          <w:rFonts w:ascii="Arial" w:hAnsi="Arial" w:cs="Arial"/>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194" w:author="Angela Quinn (NESO)" w:date="2024-10-18T13:01:00Z"/>
          <w:rFonts w:ascii="Arial" w:hAnsi="Arial" w:cs="Arial"/>
        </w:rPr>
      </w:pPr>
      <w:del w:id="195" w:author="Angela Quinn (NESO)" w:date="2024-10-18T13:01:00Z">
        <w:r w:rsidRPr="1BF2DD21" w:rsidDel="00021179">
          <w:rPr>
            <w:rFonts w:ascii="Arial" w:hAnsi="Arial" w:cs="Arial"/>
          </w:rPr>
          <w:delText xml:space="preserve">then any further offers the </w:delText>
        </w:r>
        <w:r w:rsidRPr="1BF2DD21" w:rsidDel="00021179">
          <w:rPr>
            <w:rFonts w:ascii="Arial" w:hAnsi="Arial" w:cs="Arial"/>
            <w:b/>
            <w:bCs/>
          </w:rPr>
          <w:delText>User</w:delText>
        </w:r>
        <w:r w:rsidRPr="1BF2DD21" w:rsidDel="00021179">
          <w:rPr>
            <w:rFonts w:ascii="Arial" w:hAnsi="Arial" w:cs="Arial"/>
          </w:rPr>
          <w:delText xml:space="preserve"> makes to new </w:delText>
        </w:r>
        <w:r w:rsidRPr="1BF2DD21" w:rsidDel="00021179">
          <w:rPr>
            <w:rFonts w:ascii="Arial" w:hAnsi="Arial" w:cs="Arial"/>
            <w:b/>
            <w:bCs/>
          </w:rPr>
          <w:delText>Relevant Embedded Power Stations</w:delText>
        </w:r>
        <w:r w:rsidRPr="1BF2DD21" w:rsidDel="00021179">
          <w:rPr>
            <w:rFonts w:ascii="Arial" w:hAnsi="Arial" w:cs="Arial"/>
          </w:rPr>
          <w:delText xml:space="preserve"> will be subject to an </w:delText>
        </w:r>
        <w:r w:rsidRPr="1BF2DD21" w:rsidDel="00021179">
          <w:rPr>
            <w:rFonts w:ascii="Arial" w:hAnsi="Arial" w:cs="Arial"/>
            <w:b/>
            <w:bCs/>
          </w:rPr>
          <w:delText>Evaluation of Transmission Impact</w:delText>
        </w:r>
        <w:r w:rsidRPr="1BF2DD21" w:rsidDel="00021179">
          <w:rPr>
            <w:rFonts w:ascii="Arial" w:hAnsi="Arial" w:cs="Arial"/>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w:t>
      </w:r>
      <w:proofErr w:type="gramStart"/>
      <w:r w:rsidRPr="00021179">
        <w:rPr>
          <w:rFonts w:ascii="Arial" w:hAnsi="Arial" w:cs="Arial"/>
        </w:rPr>
        <w:t>that;</w:t>
      </w:r>
      <w:proofErr w:type="gramEnd"/>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021179" w:rsidDel="00995765" w:rsidRDefault="00021179" w:rsidP="00021179">
      <w:pPr>
        <w:numPr>
          <w:ilvl w:val="2"/>
          <w:numId w:val="8"/>
        </w:numPr>
        <w:spacing w:line="276" w:lineRule="auto"/>
        <w:ind w:left="1584"/>
        <w:jc w:val="both"/>
        <w:rPr>
          <w:del w:id="196" w:author="Angela Quinn (NESO)" w:date="2024-10-18T13:01:00Z"/>
          <w:rFonts w:ascii="Arial" w:hAnsi="Arial" w:cs="Arial"/>
        </w:rPr>
      </w:pPr>
      <w:del w:id="197" w:author="Angela Quinn (NESO)" w:date="2024-10-18T13:01:00Z">
        <w:r w:rsidRPr="00021179" w:rsidDel="00995765">
          <w:rPr>
            <w:rFonts w:ascii="Arial" w:hAnsi="Arial" w:cs="Arial"/>
          </w:rPr>
          <w:delText xml:space="preserve">*Where the </w:delText>
        </w:r>
        <w:r w:rsidRPr="00021179" w:rsidDel="00995765">
          <w:rPr>
            <w:rFonts w:ascii="Arial" w:hAnsi="Arial" w:cs="Arial"/>
            <w:b/>
          </w:rPr>
          <w:delText>Materiality Trigger</w:delText>
        </w:r>
        <w:r w:rsidRPr="00021179" w:rsidDel="00995765">
          <w:rPr>
            <w:rFonts w:ascii="Arial" w:hAnsi="Arial" w:cs="Arial"/>
          </w:rPr>
          <w:delText xml:space="preserve"> is breached there is a requirement to notify </w:delText>
        </w:r>
        <w:r w:rsidRPr="00021179" w:rsidDel="00995765">
          <w:rPr>
            <w:rFonts w:ascii="Arial" w:hAnsi="Arial" w:cs="Arial"/>
            <w:b/>
          </w:rPr>
          <w:delText>The Company</w:delText>
        </w:r>
        <w:r w:rsidRPr="00021179" w:rsidDel="00995765">
          <w:rPr>
            <w:rFonts w:ascii="Arial" w:hAnsi="Arial" w:cs="Arial"/>
          </w:rPr>
          <w:delText xml:space="preserve"> – please refer to the </w:delText>
        </w:r>
        <w:r w:rsidRPr="00021179" w:rsidDel="00995765">
          <w:rPr>
            <w:rFonts w:ascii="Arial" w:hAnsi="Arial" w:cs="Arial"/>
            <w:b/>
          </w:rPr>
          <w:delText>Materiality Trigger Process</w:delText>
        </w:r>
        <w:r w:rsidRPr="00021179" w:rsidDel="00995765">
          <w:rPr>
            <w:rFonts w:ascii="Arial" w:hAnsi="Arial" w:cs="Arial"/>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For the purposes of the </w:t>
      </w:r>
      <w:r w:rsidRPr="00021179">
        <w:rPr>
          <w:rFonts w:ascii="Arial" w:hAnsi="Arial" w:cs="Arial"/>
          <w:b/>
        </w:rPr>
        <w:t>Evaluation of Transmission Impact</w:t>
      </w:r>
      <w:r w:rsidRPr="00021179">
        <w:rPr>
          <w:rFonts w:ascii="Arial" w:hAnsi="Arial" w:cs="Arial"/>
        </w:rPr>
        <w:t xml:space="preserve"> and unless otherwise indicated by </w:t>
      </w:r>
      <w:r w:rsidRPr="00021179">
        <w:rPr>
          <w:rFonts w:ascii="Arial" w:hAnsi="Arial" w:cs="Arial"/>
          <w:b/>
        </w:rPr>
        <w:t>The Company</w:t>
      </w:r>
      <w:r w:rsidRPr="00021179">
        <w:rPr>
          <w:rFonts w:ascii="Arial" w:hAnsi="Arial" w:cs="Arial"/>
        </w:rPr>
        <w:t xml:space="preserve"> under </w:t>
      </w:r>
      <w:r w:rsidRPr="00021179">
        <w:rPr>
          <w:rFonts w:ascii="Arial" w:hAnsi="Arial" w:cs="Arial"/>
          <w:b/>
        </w:rPr>
        <w:t>CUSC</w:t>
      </w:r>
      <w:r w:rsidRPr="00021179">
        <w:rPr>
          <w:rFonts w:ascii="Arial" w:hAnsi="Arial" w:cs="Arial"/>
        </w:rPr>
        <w:t xml:space="preserve"> 6.5.1(b), </w:t>
      </w:r>
      <w:r w:rsidRPr="00021179">
        <w:rPr>
          <w:rFonts w:ascii="Arial" w:hAnsi="Arial" w:cs="Arial"/>
          <w:b/>
        </w:rPr>
        <w:t>Embedded Power Stations</w:t>
      </w:r>
      <w:r w:rsidRPr="00021179">
        <w:rPr>
          <w:rFonts w:ascii="Arial" w:hAnsi="Arial" w:cs="Arial"/>
        </w:rPr>
        <w:t xml:space="preserve"> of 1MW and above will be deemed to have an impact on the </w:t>
      </w:r>
      <w:r w:rsidRPr="00021179">
        <w:rPr>
          <w:rFonts w:ascii="Arial" w:hAnsi="Arial" w:cs="Arial"/>
          <w:b/>
        </w:rPr>
        <w:t>National Electricity Transmission System</w:t>
      </w:r>
      <w:r w:rsidRPr="00021179">
        <w:rPr>
          <w:rFonts w:ascii="Arial" w:hAnsi="Arial" w:cs="Arial"/>
        </w:rPr>
        <w:t xml:space="preserve"> and must be included in Appendix G Schedule 1.</w:t>
      </w:r>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9"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198" w:author="Angela Quinn (NESO)" w:date="2024-10-18T13:01:00Z">
        <w:r w:rsidRPr="00021179" w:rsidDel="00995765">
          <w:rPr>
            <w:rFonts w:ascii="Arial" w:hAnsi="Arial" w:cs="Arial"/>
          </w:rPr>
          <w:delText xml:space="preserve">and </w:delText>
        </w:r>
        <w:r w:rsidRPr="00021179" w:rsidDel="00995765">
          <w:rPr>
            <w:rFonts w:ascii="Arial" w:hAnsi="Arial" w:cs="Arial"/>
            <w:b/>
          </w:rPr>
          <w:delText>Materiality Trigger</w:delText>
        </w:r>
        <w:r w:rsidRPr="00021179" w:rsidDel="00995765">
          <w:rPr>
            <w:rFonts w:ascii="Arial" w:hAnsi="Arial" w:cs="Arial"/>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w:t>
      </w:r>
      <w:proofErr w:type="gramStart"/>
      <w:r w:rsidRPr="00021179">
        <w:rPr>
          <w:rFonts w:ascii="Arial" w:hAnsi="Arial" w:cs="Arial"/>
        </w:rPr>
        <w:t>is;</w:t>
      </w:r>
      <w:proofErr w:type="gramEnd"/>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Eight (8) breaches within a twelve (12) month period. </w:t>
      </w:r>
    </w:p>
    <w:p w14:paraId="24795954" w14:textId="607F378D" w:rsidR="00021179" w:rsidRPr="00021179" w:rsidRDefault="00021179" w:rsidP="00021179">
      <w:pPr>
        <w:ind w:left="1080"/>
        <w:jc w:val="both"/>
        <w:rPr>
          <w:rFonts w:ascii="Arial" w:hAnsi="Arial" w:cs="Arial"/>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199" w:author="Angela Quinn (NESO)" w:date="2024-10-18T13:01:00Z">
        <w:r w:rsidRPr="00021179" w:rsidDel="00995765">
          <w:rPr>
            <w:rFonts w:ascii="Arial" w:hAnsi="Arial" w:cs="Arial"/>
          </w:rPr>
          <w:delText xml:space="preserve"> and </w:delText>
        </w:r>
        <w:r w:rsidRPr="00021179" w:rsidDel="00995765">
          <w:rPr>
            <w:rFonts w:ascii="Arial" w:hAnsi="Arial" w:cs="Arial"/>
            <w:b/>
          </w:rPr>
          <w:delText>Materiality Trigger</w:delText>
        </w:r>
      </w:del>
      <w:r w:rsidRPr="00021179">
        <w:rPr>
          <w:rFonts w:ascii="Arial" w:hAnsi="Arial" w:cs="Arial"/>
        </w:rPr>
        <w:t>.</w:t>
      </w:r>
      <w:r w:rsidR="00484721">
        <w:rPr>
          <w:rFonts w:ascii="Arial" w:hAnsi="Arial" w:cs="Arial"/>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200" w:author="Angela Quinn (NESO)" w:date="2024-10-18T13:01:00Z">
        <w:r w:rsidRPr="00861CE9" w:rsidDel="0079394A">
          <w:rPr>
            <w:rFonts w:ascii="Arial" w:hAnsi="Arial" w:cs="Arial"/>
          </w:rPr>
          <w:delText xml:space="preserve">and </w:delText>
        </w:r>
        <w:r w:rsidRPr="00861CE9" w:rsidDel="0079394A">
          <w:rPr>
            <w:rFonts w:ascii="Arial" w:hAnsi="Arial" w:cs="Arial"/>
            <w:b/>
          </w:rPr>
          <w:delText>Materiality Trigger</w:delText>
        </w:r>
        <w:r w:rsidRPr="00861CE9" w:rsidDel="0079394A">
          <w:rPr>
            <w:rFonts w:ascii="Arial" w:hAnsi="Arial" w:cs="Arial"/>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B0247" w14:textId="77777777" w:rsidR="005346D0" w:rsidRDefault="005346D0">
      <w:r>
        <w:separator/>
      </w:r>
    </w:p>
  </w:endnote>
  <w:endnote w:type="continuationSeparator" w:id="0">
    <w:p w14:paraId="640E071B" w14:textId="77777777" w:rsidR="005346D0" w:rsidRDefault="005346D0">
      <w:r>
        <w:continuationSeparator/>
      </w:r>
    </w:p>
  </w:endnote>
  <w:endnote w:type="continuationNotice" w:id="1">
    <w:p w14:paraId="1957F53C" w14:textId="77777777" w:rsidR="005346D0" w:rsidRDefault="005346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DB4E4" w14:textId="77777777" w:rsidR="009C0F17" w:rsidRDefault="009C0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6537DDEF" w:rsidR="00680F53" w:rsidRDefault="00421D35" w:rsidP="00680F53">
        <w:pPr>
          <w:pStyle w:val="Footer"/>
          <w:jc w:val="center"/>
        </w:pPr>
        <w:r>
          <w:rPr>
            <w:noProof/>
          </w:rPr>
          <w:tab/>
        </w:r>
        <w:r>
          <w:rPr>
            <w:noProof/>
          </w:rPr>
          <w:tab/>
        </w:r>
        <w:r w:rsidR="00E85586">
          <w:rPr>
            <w:noProof/>
          </w:rPr>
          <w:t>V2</w:t>
        </w:r>
        <w:r w:rsidR="00A90FA4">
          <w:rPr>
            <w:noProof/>
          </w:rPr>
          <w:t xml:space="preserve"> – </w:t>
        </w:r>
        <w:r w:rsidR="009C0F17">
          <w:rPr>
            <w:noProof/>
          </w:rPr>
          <w:t>1 October 2024</w:t>
        </w:r>
        <w:r w:rsidR="00E85586" w:rsidDel="00E85586">
          <w:rPr>
            <w:noProof/>
          </w:rPr>
          <w:t xml:space="preserve"> </w:t>
        </w:r>
      </w:p>
    </w:sdtContent>
  </w:sdt>
  <w:p w14:paraId="55ACD48E" w14:textId="20BD8B21" w:rsidR="00D20C7A" w:rsidRDefault="00D20C7A">
    <w:pPr>
      <w:pStyle w:val="BodyText"/>
      <w:kinsoku w:val="0"/>
      <w:overflowPunct w:val="0"/>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6DD32257" w:rsidR="00F32883" w:rsidRDefault="008B0860" w:rsidP="00F32883">
        <w:pPr>
          <w:pStyle w:val="Footer"/>
          <w:jc w:val="center"/>
        </w:pPr>
        <w:r>
          <w:rPr>
            <w:noProof/>
          </w:rPr>
          <w:tab/>
          <w:t xml:space="preserve">                                                                                                                                                 </w:t>
        </w:r>
        <w:r w:rsidR="00AD15F6">
          <w:rPr>
            <w:noProof/>
          </w:rPr>
          <w:t>V2</w:t>
        </w:r>
        <w:r>
          <w:rPr>
            <w:noProof/>
          </w:rPr>
          <w:t xml:space="preserve"> – </w:t>
        </w:r>
        <w:r w:rsidR="009C0F17">
          <w:rPr>
            <w:noProof/>
          </w:rPr>
          <w:t>1 October</w:t>
        </w:r>
        <w:r>
          <w:rPr>
            <w:noProof/>
          </w:rPr>
          <w:t xml:space="preserve"> 2024</w:t>
        </w:r>
      </w:p>
    </w:sdtContent>
  </w:sdt>
  <w:p w14:paraId="69FB8682" w14:textId="77777777" w:rsidR="00F32883" w:rsidRDefault="00F328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135227"/>
      <w:docPartObj>
        <w:docPartGallery w:val="Page Numbers (Bottom of Page)"/>
        <w:docPartUnique/>
      </w:docPartObj>
    </w:sdtPr>
    <w:sdtEndPr>
      <w:rPr>
        <w:noProof/>
      </w:rPr>
    </w:sdtEndPr>
    <w:sdtContent>
      <w:p w14:paraId="69970D4F" w14:textId="29B9D6FD"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v</w:t>
        </w:r>
        <w:r w:rsidR="00004D64">
          <w:rPr>
            <w:noProof/>
          </w:rPr>
          <w:t>2</w:t>
        </w:r>
        <w:r w:rsidR="00E740B5">
          <w:rPr>
            <w:noProof/>
          </w:rPr>
          <w:t xml:space="preserve"> – </w:t>
        </w:r>
        <w:r w:rsidR="009C0F17">
          <w:rPr>
            <w:noProof/>
          </w:rPr>
          <w:t>1 October 2024</w:t>
        </w:r>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B6FF" w14:textId="77777777" w:rsidR="005346D0" w:rsidRDefault="005346D0">
      <w:r>
        <w:separator/>
      </w:r>
    </w:p>
  </w:footnote>
  <w:footnote w:type="continuationSeparator" w:id="0">
    <w:p w14:paraId="2E348564" w14:textId="77777777" w:rsidR="005346D0" w:rsidRDefault="005346D0">
      <w:r>
        <w:continuationSeparator/>
      </w:r>
    </w:p>
  </w:footnote>
  <w:footnote w:type="continuationNotice" w:id="1">
    <w:p w14:paraId="59AA249C" w14:textId="77777777" w:rsidR="005346D0" w:rsidRDefault="005346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0DE2" w14:textId="77777777" w:rsidR="009C0F17" w:rsidRDefault="009C0F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4C6638C1" w:rsidR="00132628" w:rsidRPr="00132628" w:rsidRDefault="00E85586">
    <w:pPr>
      <w:pStyle w:val="Header"/>
      <w:rPr>
        <w:noProof/>
      </w:rPr>
    </w:pPr>
    <w:r w:rsidRPr="00132628">
      <w:rPr>
        <w:noProof/>
      </w:rPr>
      <w:t>V</w:t>
    </w:r>
    <w:r>
      <w:rPr>
        <w:noProof/>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2B4A17C8" w:rsidR="002055B5" w:rsidRPr="002055B5" w:rsidRDefault="00591C4E">
    <w:pPr>
      <w:pStyle w:val="Header"/>
      <w:rPr>
        <w:rFonts w:ascii="Arial" w:hAnsi="Arial" w:cs="Arial"/>
      </w:rPr>
    </w:pPr>
    <w:r>
      <w:rPr>
        <w:rFonts w:ascii="Arial" w:hAnsi="Arial" w:cs="Arial"/>
      </w:rPr>
      <w:t>V2</w:t>
    </w:r>
    <w:r w:rsidR="00514AFD">
      <w:rPr>
        <w:rFonts w:ascii="Arial" w:hAnsi="Arial" w:cs="Arial"/>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ED02" w14:textId="718BB44C" w:rsidR="00B2543D" w:rsidRDefault="00B2543D">
    <w:pPr>
      <w:pStyle w:val="Header"/>
    </w:pPr>
  </w:p>
  <w:p w14:paraId="3DA8C697" w14:textId="59796367" w:rsidR="00B2543D" w:rsidRDefault="00FA4549">
    <w:pPr>
      <w:pStyle w:val="Header"/>
      <w:rPr>
        <w:noProof/>
      </w:rPr>
    </w:pPr>
    <w:r>
      <w:rPr>
        <w:noProof/>
      </w:rPr>
      <w:t>v</w:t>
    </w:r>
    <w:r w:rsidR="00004D64">
      <w:rPr>
        <w:noProo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M8hoX8TX98AZD8BSaOyuhtksvuZWom6ZjT7BQGjvQXtYb7rg2RtJNYV6Pb9F3JcTtU94LKkX8GhPej+JbxHCQ==" w:salt="3eO+hgnnvSR+LEPLz0JeXA=="/>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74C2B"/>
    <w:rsid w:val="000846C7"/>
    <w:rsid w:val="00085294"/>
    <w:rsid w:val="00086ED9"/>
    <w:rsid w:val="00090737"/>
    <w:rsid w:val="00091B63"/>
    <w:rsid w:val="00092E0B"/>
    <w:rsid w:val="000A0918"/>
    <w:rsid w:val="000A6819"/>
    <w:rsid w:val="000B0C24"/>
    <w:rsid w:val="000C63D8"/>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559D0"/>
    <w:rsid w:val="0015735A"/>
    <w:rsid w:val="0016180E"/>
    <w:rsid w:val="00165354"/>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17FE3"/>
    <w:rsid w:val="00323C11"/>
    <w:rsid w:val="00331C24"/>
    <w:rsid w:val="0034261B"/>
    <w:rsid w:val="00344E7F"/>
    <w:rsid w:val="00346BFB"/>
    <w:rsid w:val="00346D91"/>
    <w:rsid w:val="003500F8"/>
    <w:rsid w:val="003532EF"/>
    <w:rsid w:val="0035333B"/>
    <w:rsid w:val="0035424C"/>
    <w:rsid w:val="00366A17"/>
    <w:rsid w:val="00367380"/>
    <w:rsid w:val="00371D04"/>
    <w:rsid w:val="00376714"/>
    <w:rsid w:val="00386653"/>
    <w:rsid w:val="003905C0"/>
    <w:rsid w:val="003957CA"/>
    <w:rsid w:val="003A2267"/>
    <w:rsid w:val="003A6495"/>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30614"/>
    <w:rsid w:val="00444D29"/>
    <w:rsid w:val="004536D6"/>
    <w:rsid w:val="004544DA"/>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701A22"/>
    <w:rsid w:val="00706228"/>
    <w:rsid w:val="007072D3"/>
    <w:rsid w:val="00717FAE"/>
    <w:rsid w:val="00725BB5"/>
    <w:rsid w:val="00726133"/>
    <w:rsid w:val="00730320"/>
    <w:rsid w:val="00735201"/>
    <w:rsid w:val="00741B51"/>
    <w:rsid w:val="007426F2"/>
    <w:rsid w:val="00743385"/>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E2F9C"/>
    <w:rsid w:val="00812377"/>
    <w:rsid w:val="00816019"/>
    <w:rsid w:val="008216D0"/>
    <w:rsid w:val="00822BDA"/>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A58C0"/>
    <w:rsid w:val="008B0860"/>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781E"/>
    <w:rsid w:val="00A1091A"/>
    <w:rsid w:val="00A25C32"/>
    <w:rsid w:val="00A2678D"/>
    <w:rsid w:val="00A26AF0"/>
    <w:rsid w:val="00A33B66"/>
    <w:rsid w:val="00A35A59"/>
    <w:rsid w:val="00A40EFF"/>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5238E"/>
    <w:rsid w:val="00B673B0"/>
    <w:rsid w:val="00B709A4"/>
    <w:rsid w:val="00B735D3"/>
    <w:rsid w:val="00B7445A"/>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20A03"/>
    <w:rsid w:val="00C217E5"/>
    <w:rsid w:val="00C30712"/>
    <w:rsid w:val="00C357EE"/>
    <w:rsid w:val="00C35DC2"/>
    <w:rsid w:val="00C467B3"/>
    <w:rsid w:val="00C46ABD"/>
    <w:rsid w:val="00C53239"/>
    <w:rsid w:val="00C537D3"/>
    <w:rsid w:val="00C72082"/>
    <w:rsid w:val="00C74058"/>
    <w:rsid w:val="00C83C18"/>
    <w:rsid w:val="00CA0C45"/>
    <w:rsid w:val="00CA5923"/>
    <w:rsid w:val="00CB2DC7"/>
    <w:rsid w:val="00CB3B95"/>
    <w:rsid w:val="00CB5FF2"/>
    <w:rsid w:val="00CC0289"/>
    <w:rsid w:val="00CC12DD"/>
    <w:rsid w:val="00CC6480"/>
    <w:rsid w:val="00CD26F0"/>
    <w:rsid w:val="00CE033F"/>
    <w:rsid w:val="00CE317E"/>
    <w:rsid w:val="00CE4E89"/>
    <w:rsid w:val="00D01608"/>
    <w:rsid w:val="00D01B8E"/>
    <w:rsid w:val="00D055A5"/>
    <w:rsid w:val="00D10F1F"/>
    <w:rsid w:val="00D15DBB"/>
    <w:rsid w:val="00D17A13"/>
    <w:rsid w:val="00D2017E"/>
    <w:rsid w:val="00D20C7A"/>
    <w:rsid w:val="00D20E55"/>
    <w:rsid w:val="00D225A9"/>
    <w:rsid w:val="00D354BD"/>
    <w:rsid w:val="00D36D84"/>
    <w:rsid w:val="00D449DF"/>
    <w:rsid w:val="00D45759"/>
    <w:rsid w:val="00D47CB7"/>
    <w:rsid w:val="00D50827"/>
    <w:rsid w:val="00D558CE"/>
    <w:rsid w:val="00D600C1"/>
    <w:rsid w:val="00D64ABC"/>
    <w:rsid w:val="00D66DA1"/>
    <w:rsid w:val="00D744DF"/>
    <w:rsid w:val="00D8396C"/>
    <w:rsid w:val="00D9049C"/>
    <w:rsid w:val="00D96474"/>
    <w:rsid w:val="00D96B0C"/>
    <w:rsid w:val="00D97189"/>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F3126"/>
    <w:rsid w:val="00DF5C73"/>
    <w:rsid w:val="00DF6017"/>
    <w:rsid w:val="00DF6445"/>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DEA"/>
    <w:rsid w:val="00EB7107"/>
    <w:rsid w:val="00EC3097"/>
    <w:rsid w:val="00EC3324"/>
    <w:rsid w:val="00EC6BC3"/>
    <w:rsid w:val="00EE5553"/>
    <w:rsid w:val="00EF0CEA"/>
    <w:rsid w:val="00F050D4"/>
    <w:rsid w:val="00F05A56"/>
    <w:rsid w:val="00F15C23"/>
    <w:rsid w:val="00F2036F"/>
    <w:rsid w:val="00F2280C"/>
    <w:rsid w:val="00F2593E"/>
    <w:rsid w:val="00F26D95"/>
    <w:rsid w:val="00F32883"/>
    <w:rsid w:val="00F3402A"/>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transmissionconnections@nationalgrides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customXml/itemProps2.xml><?xml version="1.0" encoding="utf-8"?>
<ds:datastoreItem xmlns:ds="http://schemas.openxmlformats.org/officeDocument/2006/customXml" ds:itemID="{7B437E7B-2021-4424-B3F3-6F6565651C15}"/>
</file>

<file path=customXml/itemProps3.xml><?xml version="1.0" encoding="utf-8"?>
<ds:datastoreItem xmlns:ds="http://schemas.openxmlformats.org/officeDocument/2006/customXml" ds:itemID="{90AE2CE4-618E-4F3D-98EE-6C27306B8E6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C6A41A99-2D5B-4D88-81B3-8D31F9ADE7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4832</Words>
  <Characters>27548</Characters>
  <Application>Microsoft Office Word</Application>
  <DocSecurity>8</DocSecurity>
  <Lines>229</Lines>
  <Paragraphs>64</Paragraphs>
  <ScaleCrop>false</ScaleCrop>
  <Company>NGC</Company>
  <LinksUpToDate>false</LinksUpToDate>
  <CharactersWithSpaces>32316</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Lizzie Timmins (NESO)</cp:lastModifiedBy>
  <cp:revision>38</cp:revision>
  <cp:lastPrinted>2021-08-11T17:05:00Z</cp:lastPrinted>
  <dcterms:created xsi:type="dcterms:W3CDTF">2024-10-18T12:54:00Z</dcterms:created>
  <dcterms:modified xsi:type="dcterms:W3CDTF">2024-11-05T16:13:00Z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0x010100731349D1BA3AE644822E919809003BBB</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